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8D2DB0" w14:textId="549621D7" w:rsidR="00636DF8" w:rsidRPr="00A86E63" w:rsidRDefault="002852B6" w:rsidP="008D6EC0">
      <w:pPr>
        <w:pStyle w:val="NRCINSPECTIONMANUAL"/>
      </w:pPr>
      <w:r w:rsidRPr="00A86E63">
        <w:rPr>
          <w:b/>
          <w:bCs/>
          <w:sz w:val="38"/>
          <w:szCs w:val="38"/>
        </w:rPr>
        <w:tab/>
      </w:r>
      <w:r w:rsidR="00DF43A4" w:rsidRPr="00A86E63">
        <w:rPr>
          <w:b/>
          <w:bCs/>
          <w:sz w:val="38"/>
          <w:szCs w:val="38"/>
        </w:rPr>
        <w:t>INSPECTION</w:t>
      </w:r>
      <w:r w:rsidR="00DF43A4" w:rsidRPr="00A86E63">
        <w:rPr>
          <w:b/>
          <w:bCs/>
          <w:spacing w:val="-13"/>
          <w:sz w:val="38"/>
          <w:szCs w:val="38"/>
        </w:rPr>
        <w:t xml:space="preserve"> </w:t>
      </w:r>
      <w:r w:rsidR="00DF43A4" w:rsidRPr="00A86E63">
        <w:rPr>
          <w:b/>
          <w:bCs/>
          <w:spacing w:val="-2"/>
          <w:sz w:val="38"/>
          <w:szCs w:val="38"/>
        </w:rPr>
        <w:t>MANUAL</w:t>
      </w:r>
      <w:r w:rsidR="00DF43A4" w:rsidRPr="00A86E63">
        <w:tab/>
      </w:r>
      <w:ins w:id="0" w:author="Author">
        <w:r w:rsidR="00D0098A" w:rsidRPr="00A86E63">
          <w:t>NMSS/DFM</w:t>
        </w:r>
        <w:r w:rsidR="00D0098A" w:rsidRPr="00A86E63" w:rsidDel="00D0098A">
          <w:t xml:space="preserve"> </w:t>
        </w:r>
      </w:ins>
    </w:p>
    <w:p w14:paraId="748D2DB1" w14:textId="2291A468" w:rsidR="00636DF8" w:rsidRPr="00A86E63" w:rsidRDefault="00DF43A4" w:rsidP="00A03467">
      <w:pPr>
        <w:pStyle w:val="IMCIP"/>
        <w:ind w:firstLine="2790"/>
        <w:jc w:val="left"/>
      </w:pPr>
      <w:r w:rsidRPr="00A86E63">
        <w:t>INSPECTION PROCEDURE 88030</w:t>
      </w:r>
      <w:r w:rsidRPr="00A86E63">
        <w:tab/>
      </w:r>
    </w:p>
    <w:p w14:paraId="69FE6883" w14:textId="4709A45E" w:rsidR="00BE2543" w:rsidRPr="00A86E63" w:rsidRDefault="00BE2543" w:rsidP="00306E19">
      <w:pPr>
        <w:pStyle w:val="Title"/>
      </w:pPr>
      <w:r w:rsidRPr="00A86E63">
        <w:t>RADIATION PROTECTION</w:t>
      </w:r>
    </w:p>
    <w:p w14:paraId="25372CDB" w14:textId="4C9F9AAB" w:rsidR="00D0098A" w:rsidRPr="00A86E63" w:rsidRDefault="00D0098A" w:rsidP="00D0098A">
      <w:pPr>
        <w:pStyle w:val="EffectiveDate"/>
        <w:rPr>
          <w:ins w:id="1" w:author="Author"/>
        </w:rPr>
      </w:pPr>
      <w:ins w:id="2" w:author="Author">
        <w:r w:rsidRPr="00A86E63">
          <w:t xml:space="preserve">Effective Date: </w:t>
        </w:r>
        <w:r w:rsidR="00644A68">
          <w:t xml:space="preserve">January 27, </w:t>
        </w:r>
        <w:r w:rsidRPr="00A86E63">
          <w:t xml:space="preserve">2026 </w:t>
        </w:r>
      </w:ins>
    </w:p>
    <w:p w14:paraId="748D2DB3" w14:textId="149733EB" w:rsidR="00636DF8" w:rsidRPr="00A86E63" w:rsidRDefault="00DF43A4" w:rsidP="00186C2A">
      <w:pPr>
        <w:pStyle w:val="Applicability"/>
      </w:pPr>
      <w:r w:rsidRPr="00A86E63">
        <w:t>PROGRAM</w:t>
      </w:r>
      <w:r w:rsidRPr="00A86E63">
        <w:rPr>
          <w:spacing w:val="-4"/>
        </w:rPr>
        <w:t xml:space="preserve"> </w:t>
      </w:r>
      <w:r w:rsidRPr="00A86E63">
        <w:t>APPLICABILITY:</w:t>
      </w:r>
      <w:r w:rsidRPr="00A86E63">
        <w:rPr>
          <w:spacing w:val="40"/>
        </w:rPr>
        <w:t xml:space="preserve"> </w:t>
      </w:r>
      <w:r w:rsidRPr="00A86E63">
        <w:t>IMC</w:t>
      </w:r>
      <w:r w:rsidR="00186C2A" w:rsidRPr="00A86E63">
        <w:t>s</w:t>
      </w:r>
      <w:r w:rsidRPr="00A86E63">
        <w:rPr>
          <w:spacing w:val="-3"/>
        </w:rPr>
        <w:t xml:space="preserve"> </w:t>
      </w:r>
      <w:r w:rsidRPr="00A86E63">
        <w:t>2600</w:t>
      </w:r>
      <w:r w:rsidRPr="00A86E63">
        <w:rPr>
          <w:spacing w:val="-3"/>
        </w:rPr>
        <w:t xml:space="preserve"> </w:t>
      </w:r>
      <w:r w:rsidRPr="00A86E63">
        <w:t>B,</w:t>
      </w:r>
      <w:r w:rsidRPr="00A86E63">
        <w:rPr>
          <w:spacing w:val="-4"/>
        </w:rPr>
        <w:t xml:space="preserve"> </w:t>
      </w:r>
      <w:r w:rsidRPr="00A86E63">
        <w:t>2694</w:t>
      </w:r>
      <w:r w:rsidRPr="00A86E63">
        <w:rPr>
          <w:spacing w:val="-3"/>
        </w:rPr>
        <w:t xml:space="preserve"> </w:t>
      </w:r>
      <w:r w:rsidRPr="00A86E63">
        <w:t>A,</w:t>
      </w:r>
      <w:r w:rsidRPr="00A86E63">
        <w:rPr>
          <w:spacing w:val="-4"/>
        </w:rPr>
        <w:t xml:space="preserve"> </w:t>
      </w:r>
      <w:r w:rsidRPr="00A86E63">
        <w:t>2696</w:t>
      </w:r>
      <w:r w:rsidRPr="00A86E63">
        <w:rPr>
          <w:spacing w:val="-5"/>
        </w:rPr>
        <w:t xml:space="preserve"> </w:t>
      </w:r>
      <w:r w:rsidRPr="00A86E63">
        <w:t>A</w:t>
      </w:r>
    </w:p>
    <w:p w14:paraId="52956CC7" w14:textId="0BA1D838" w:rsidR="00180C72" w:rsidRPr="00A86E63" w:rsidRDefault="00DF43A4" w:rsidP="008D6EC0">
      <w:pPr>
        <w:pStyle w:val="Heading1"/>
      </w:pPr>
      <w:r w:rsidRPr="00A86E63">
        <w:t>88</w:t>
      </w:r>
      <w:r w:rsidR="00A03467" w:rsidRPr="00A86E63">
        <w:t>030</w:t>
      </w:r>
      <w:r w:rsidR="0072108B" w:rsidRPr="00A86E63">
        <w:t>-</w:t>
      </w:r>
      <w:r w:rsidR="00A03467" w:rsidRPr="00A86E63">
        <w:t>01</w:t>
      </w:r>
      <w:r w:rsidRPr="00A86E63">
        <w:tab/>
        <w:t>INSPECTION</w:t>
      </w:r>
      <w:r w:rsidRPr="00A86E63">
        <w:rPr>
          <w:spacing w:val="-9"/>
        </w:rPr>
        <w:t xml:space="preserve"> </w:t>
      </w:r>
      <w:r w:rsidRPr="00A86E63">
        <w:t>OBJECTIVES</w:t>
      </w:r>
    </w:p>
    <w:p w14:paraId="2560AC69" w14:textId="00366A21" w:rsidR="00180C72" w:rsidRPr="00A86E63" w:rsidRDefault="00180C72" w:rsidP="00A03467">
      <w:pPr>
        <w:pStyle w:val="BodyText2"/>
      </w:pPr>
      <w:r w:rsidRPr="00A86E63">
        <w:t>01.01</w:t>
      </w:r>
      <w:r w:rsidRPr="00A86E63">
        <w:tab/>
      </w:r>
      <w:bookmarkStart w:id="3" w:name="_Hlk206489548"/>
      <w:r w:rsidRPr="00A86E63">
        <w:t xml:space="preserve">Determine that the licensee’s performance is in accordance with the requirements of Title 10 of the </w:t>
      </w:r>
      <w:r w:rsidRPr="00A86E63">
        <w:rPr>
          <w:i/>
          <w:iCs/>
        </w:rPr>
        <w:t>Code of Federal Regulations</w:t>
      </w:r>
      <w:r w:rsidRPr="00A86E63">
        <w:t xml:space="preserve"> (10 CFR) Part </w:t>
      </w:r>
      <w:r w:rsidR="0093733A" w:rsidRPr="00A86E63">
        <w:t>20.</w:t>
      </w:r>
      <w:r w:rsidRPr="00A86E63">
        <w:t xml:space="preserve"> Focus will be on compliance with regulatory requirements and license requirements.</w:t>
      </w:r>
    </w:p>
    <w:p w14:paraId="75096091" w14:textId="4694C8DF" w:rsidR="00180C72" w:rsidRPr="00A86E63" w:rsidRDefault="00180C72" w:rsidP="00A03467">
      <w:pPr>
        <w:pStyle w:val="BodyText2"/>
      </w:pPr>
      <w:r w:rsidRPr="00A86E63">
        <w:rPr>
          <w:rFonts w:eastAsia="Times New Roman" w:cs="Times New Roman"/>
        </w:rPr>
        <w:t>01.02</w:t>
      </w:r>
      <w:r w:rsidRPr="00A86E63">
        <w:rPr>
          <w:rFonts w:eastAsia="Times New Roman" w:cs="Times New Roman"/>
        </w:rPr>
        <w:tab/>
      </w:r>
      <w:bookmarkEnd w:id="3"/>
      <w:r w:rsidRPr="00A86E63">
        <w:rPr>
          <w:rFonts w:eastAsia="Times New Roman" w:cs="Times New Roman"/>
        </w:rPr>
        <w:t>The scope of the review should cover activities performed and records created since the   last inspection.</w:t>
      </w:r>
    </w:p>
    <w:p w14:paraId="748D2DBB" w14:textId="593D634C" w:rsidR="00636DF8" w:rsidRPr="00A86E63" w:rsidRDefault="00DF43A4" w:rsidP="00557540">
      <w:pPr>
        <w:pStyle w:val="Heading1"/>
      </w:pPr>
      <w:r w:rsidRPr="00A86E63">
        <w:rPr>
          <w:spacing w:val="-2"/>
        </w:rPr>
        <w:t>88030</w:t>
      </w:r>
      <w:r w:rsidR="0072108B" w:rsidRPr="00A86E63">
        <w:rPr>
          <w:spacing w:val="-2"/>
        </w:rPr>
        <w:t>-</w:t>
      </w:r>
      <w:r w:rsidR="00A03467" w:rsidRPr="00A86E63">
        <w:rPr>
          <w:spacing w:val="-2"/>
        </w:rPr>
        <w:t>02</w:t>
      </w:r>
      <w:r w:rsidRPr="00A86E63">
        <w:tab/>
        <w:t>INSPECTION</w:t>
      </w:r>
      <w:r w:rsidRPr="00A86E63">
        <w:rPr>
          <w:spacing w:val="-11"/>
        </w:rPr>
        <w:t xml:space="preserve"> </w:t>
      </w:r>
      <w:r w:rsidRPr="00A86E63">
        <w:t>REQUIREMENTS</w:t>
      </w:r>
      <w:r w:rsidRPr="00A86E63">
        <w:rPr>
          <w:spacing w:val="-7"/>
        </w:rPr>
        <w:t xml:space="preserve"> </w:t>
      </w:r>
    </w:p>
    <w:p w14:paraId="748D2DBD" w14:textId="7689E965" w:rsidR="00636DF8" w:rsidRPr="00A86E63" w:rsidRDefault="00493CC0" w:rsidP="00493CC0">
      <w:pPr>
        <w:pStyle w:val="Heading2"/>
      </w:pPr>
      <w:r w:rsidRPr="00A86E63">
        <w:t>02.01</w:t>
      </w:r>
      <w:r w:rsidRPr="00A86E63">
        <w:tab/>
      </w:r>
      <w:r w:rsidR="00DF43A4" w:rsidRPr="00A86E63">
        <w:rPr>
          <w:u w:val="single"/>
        </w:rPr>
        <w:t>Radiation</w:t>
      </w:r>
      <w:r w:rsidR="00DF43A4" w:rsidRPr="00A86E63">
        <w:rPr>
          <w:spacing w:val="-9"/>
          <w:u w:val="single"/>
        </w:rPr>
        <w:t xml:space="preserve"> </w:t>
      </w:r>
      <w:r w:rsidR="009D798B" w:rsidRPr="00A86E63">
        <w:rPr>
          <w:u w:val="single"/>
        </w:rPr>
        <w:t>Protection</w:t>
      </w:r>
      <w:r w:rsidR="009D798B" w:rsidRPr="00A86E63">
        <w:rPr>
          <w:spacing w:val="-6"/>
          <w:u w:val="single"/>
        </w:rPr>
        <w:t xml:space="preserve"> and</w:t>
      </w:r>
      <w:r w:rsidR="0023325D" w:rsidRPr="00A86E63">
        <w:rPr>
          <w:spacing w:val="-6"/>
          <w:u w:val="single"/>
        </w:rPr>
        <w:t xml:space="preserve"> </w:t>
      </w:r>
      <w:r w:rsidR="00306E19" w:rsidRPr="00A86E63">
        <w:rPr>
          <w:spacing w:val="-6"/>
          <w:u w:val="single"/>
        </w:rPr>
        <w:t>as low as reasonably achievable (ALARA)</w:t>
      </w:r>
      <w:r w:rsidR="0023325D" w:rsidRPr="00A86E63">
        <w:rPr>
          <w:spacing w:val="-6"/>
          <w:u w:val="single"/>
        </w:rPr>
        <w:t xml:space="preserve"> </w:t>
      </w:r>
      <w:r w:rsidR="00DF43A4" w:rsidRPr="00A86E63">
        <w:rPr>
          <w:u w:val="single"/>
        </w:rPr>
        <w:t>Program</w:t>
      </w:r>
      <w:r w:rsidR="00DF43A4" w:rsidRPr="00A86E63">
        <w:rPr>
          <w:spacing w:val="-7"/>
          <w:u w:val="single"/>
        </w:rPr>
        <w:t xml:space="preserve"> </w:t>
      </w:r>
      <w:r w:rsidR="00DF43A4" w:rsidRPr="00A86E63">
        <w:rPr>
          <w:u w:val="single"/>
        </w:rPr>
        <w:t>Implementation</w:t>
      </w:r>
    </w:p>
    <w:p w14:paraId="748D2DC4" w14:textId="0A8E13ED" w:rsidR="00636DF8" w:rsidRPr="00A86E63" w:rsidRDefault="00DB42DF" w:rsidP="000B13F0">
      <w:pPr>
        <w:pStyle w:val="Requirement"/>
        <w:numPr>
          <w:ilvl w:val="0"/>
          <w:numId w:val="8"/>
        </w:numPr>
      </w:pPr>
      <w:bookmarkStart w:id="4" w:name="_Hlk209768080"/>
      <w:r w:rsidRPr="00A86E63">
        <w:t xml:space="preserve">Verify the </w:t>
      </w:r>
      <w:r w:rsidR="005953F5" w:rsidRPr="00A86E63">
        <w:t>license</w:t>
      </w:r>
      <w:r w:rsidR="00D8543C" w:rsidRPr="00A86E63">
        <w:t>e’s documentation and implementation of</w:t>
      </w:r>
      <w:r w:rsidR="00ED447A" w:rsidRPr="00A86E63">
        <w:t xml:space="preserve"> </w:t>
      </w:r>
      <w:r w:rsidR="005953F5" w:rsidRPr="00A86E63">
        <w:t xml:space="preserve">the radiation protection </w:t>
      </w:r>
      <w:r w:rsidR="00D8543C" w:rsidRPr="00A86E63">
        <w:t xml:space="preserve">program </w:t>
      </w:r>
      <w:r w:rsidR="0022763D" w:rsidRPr="00A86E63">
        <w:t xml:space="preserve">and </w:t>
      </w:r>
      <w:r w:rsidR="00306E19" w:rsidRPr="00A86E63">
        <w:t>ALARA</w:t>
      </w:r>
      <w:r w:rsidR="0022763D" w:rsidRPr="00A86E63">
        <w:t xml:space="preserve"> program</w:t>
      </w:r>
      <w:r w:rsidR="00D8543C" w:rsidRPr="00A86E63">
        <w:t xml:space="preserve"> are</w:t>
      </w:r>
      <w:r w:rsidR="0022763D" w:rsidRPr="00A86E63">
        <w:t xml:space="preserve"> in accordance with </w:t>
      </w:r>
      <w:r w:rsidR="00E279C6" w:rsidRPr="00A86E63">
        <w:t>10 CFR 20</w:t>
      </w:r>
      <w:r w:rsidR="00EC3FB1" w:rsidRPr="00A86E63">
        <w:t>.</w:t>
      </w:r>
      <w:r w:rsidR="00974234" w:rsidRPr="00A86E63">
        <w:t xml:space="preserve">1101 </w:t>
      </w:r>
      <w:r w:rsidR="00814695" w:rsidRPr="00A86E63">
        <w:t xml:space="preserve">and the license </w:t>
      </w:r>
      <w:r w:rsidR="009F43FC" w:rsidRPr="00A86E63">
        <w:t xml:space="preserve">for the facility. </w:t>
      </w:r>
      <w:bookmarkEnd w:id="4"/>
    </w:p>
    <w:p w14:paraId="748D2DC5" w14:textId="17EADD6C" w:rsidR="00636DF8" w:rsidRPr="00A86E63" w:rsidRDefault="28664305" w:rsidP="007246EF">
      <w:pPr>
        <w:pStyle w:val="SpecificGuidance"/>
      </w:pPr>
      <w:r w:rsidRPr="00A86E63">
        <w:t>Specific</w:t>
      </w:r>
      <w:r w:rsidR="27769508" w:rsidRPr="00A86E63">
        <w:t xml:space="preserve"> </w:t>
      </w:r>
      <w:r w:rsidR="77590239" w:rsidRPr="00A86E63">
        <w:t>Requirements</w:t>
      </w:r>
    </w:p>
    <w:p w14:paraId="75084932" w14:textId="144CCED1" w:rsidR="00DB42DF" w:rsidRPr="00A86E63" w:rsidRDefault="00DB42DF" w:rsidP="00C637D3">
      <w:pPr>
        <w:pStyle w:val="BodyText"/>
        <w:numPr>
          <w:ilvl w:val="1"/>
          <w:numId w:val="8"/>
        </w:numPr>
      </w:pPr>
      <w:r w:rsidRPr="00A86E63">
        <w:t xml:space="preserve">Verify the performance of the radiation protection </w:t>
      </w:r>
      <w:ins w:id="5" w:author="Author">
        <w:r w:rsidR="00D0098A" w:rsidRPr="00A86E63">
          <w:t>program is</w:t>
        </w:r>
        <w:r w:rsidR="00D0098A" w:rsidRPr="00A86E63" w:rsidDel="00D0098A">
          <w:t xml:space="preserve"> </w:t>
        </w:r>
      </w:ins>
      <w:r w:rsidRPr="00A86E63">
        <w:t>being</w:t>
      </w:r>
      <w:r w:rsidRPr="00A86E63">
        <w:rPr>
          <w:spacing w:val="-6"/>
        </w:rPr>
        <w:t xml:space="preserve"> </w:t>
      </w:r>
      <w:r w:rsidRPr="00A86E63">
        <w:t>documented</w:t>
      </w:r>
      <w:r w:rsidRPr="00A86E63">
        <w:rPr>
          <w:spacing w:val="-6"/>
        </w:rPr>
        <w:t xml:space="preserve"> </w:t>
      </w:r>
      <w:r w:rsidRPr="00A86E63">
        <w:t>in</w:t>
      </w:r>
      <w:r w:rsidRPr="00A86E63">
        <w:rPr>
          <w:spacing w:val="-4"/>
        </w:rPr>
        <w:t xml:space="preserve"> </w:t>
      </w:r>
      <w:r w:rsidRPr="00A86E63">
        <w:t>accordance</w:t>
      </w:r>
      <w:r w:rsidRPr="00A86E63">
        <w:rPr>
          <w:spacing w:val="-6"/>
        </w:rPr>
        <w:t xml:space="preserve"> </w:t>
      </w:r>
      <w:r w:rsidRPr="00A86E63">
        <w:t>with</w:t>
      </w:r>
      <w:r w:rsidRPr="00A86E63">
        <w:rPr>
          <w:spacing w:val="-4"/>
        </w:rPr>
        <w:t xml:space="preserve"> </w:t>
      </w:r>
      <w:r w:rsidRPr="00A86E63">
        <w:t>10</w:t>
      </w:r>
      <w:r w:rsidRPr="00A86E63">
        <w:rPr>
          <w:spacing w:val="-6"/>
        </w:rPr>
        <w:t xml:space="preserve"> </w:t>
      </w:r>
      <w:r w:rsidRPr="00A86E63">
        <w:t>CFR</w:t>
      </w:r>
      <w:r w:rsidRPr="00A86E63">
        <w:rPr>
          <w:spacing w:val="-5"/>
        </w:rPr>
        <w:t xml:space="preserve"> </w:t>
      </w:r>
      <w:r w:rsidRPr="00A86E63">
        <w:t>20.1101(a)</w:t>
      </w:r>
      <w:r w:rsidRPr="00A86E63">
        <w:rPr>
          <w:spacing w:val="-5"/>
        </w:rPr>
        <w:t xml:space="preserve"> </w:t>
      </w:r>
      <w:r w:rsidRPr="00A86E63">
        <w:t>and implemented in accordance with the license requirements.</w:t>
      </w:r>
      <w:r w:rsidR="002852B6" w:rsidRPr="00A86E63">
        <w:t xml:space="preserve"> </w:t>
      </w:r>
      <w:r w:rsidRPr="00A86E63">
        <w:t>Verify</w:t>
      </w:r>
      <w:r w:rsidRPr="00A86E63">
        <w:rPr>
          <w:spacing w:val="-4"/>
        </w:rPr>
        <w:t xml:space="preserve"> </w:t>
      </w:r>
      <w:r w:rsidRPr="00A86E63">
        <w:t>the</w:t>
      </w:r>
      <w:r w:rsidRPr="00A86E63">
        <w:rPr>
          <w:spacing w:val="-5"/>
        </w:rPr>
        <w:t xml:space="preserve"> </w:t>
      </w:r>
      <w:r w:rsidRPr="00A86E63">
        <w:t>functions</w:t>
      </w:r>
      <w:r w:rsidRPr="00A86E63">
        <w:rPr>
          <w:spacing w:val="-2"/>
        </w:rPr>
        <w:t xml:space="preserve"> </w:t>
      </w:r>
      <w:r w:rsidRPr="00A86E63">
        <w:t>and</w:t>
      </w:r>
      <w:r w:rsidRPr="00A86E63">
        <w:rPr>
          <w:spacing w:val="-5"/>
        </w:rPr>
        <w:t xml:space="preserve"> </w:t>
      </w:r>
      <w:r w:rsidRPr="00A86E63">
        <w:t>responsibilities</w:t>
      </w:r>
      <w:r w:rsidRPr="00A86E63">
        <w:rPr>
          <w:spacing w:val="-1"/>
        </w:rPr>
        <w:t xml:space="preserve"> </w:t>
      </w:r>
      <w:ins w:id="6" w:author="Author">
        <w:r w:rsidR="00525F43" w:rsidRPr="00A86E63">
          <w:rPr>
            <w:spacing w:val="-1"/>
          </w:rPr>
          <w:t xml:space="preserve">of the radiation protection program are </w:t>
        </w:r>
      </w:ins>
      <w:r w:rsidRPr="00A86E63">
        <w:t>independent from operations as specified by the license application.</w:t>
      </w:r>
      <w:r w:rsidRPr="00A86E63">
        <w:rPr>
          <w:spacing w:val="40"/>
        </w:rPr>
        <w:t xml:space="preserve"> </w:t>
      </w:r>
      <w:r w:rsidRPr="00A86E63">
        <w:t xml:space="preserve">Determine if the </w:t>
      </w:r>
      <w:ins w:id="7" w:author="Author">
        <w:r w:rsidR="00D0098A" w:rsidRPr="00A86E63">
          <w:t>program is</w:t>
        </w:r>
        <w:r w:rsidR="00D0098A" w:rsidRPr="00A86E63" w:rsidDel="00D0098A">
          <w:t xml:space="preserve"> </w:t>
        </w:r>
      </w:ins>
      <w:r w:rsidRPr="00A86E63">
        <w:t xml:space="preserve">in compliance with the license </w:t>
      </w:r>
      <w:r w:rsidRPr="00A86E63">
        <w:rPr>
          <w:spacing w:val="-2"/>
        </w:rPr>
        <w:t>requirements.</w:t>
      </w:r>
    </w:p>
    <w:p w14:paraId="75E8F068" w14:textId="6B6279B9" w:rsidR="00DB42DF" w:rsidRPr="00A86E63" w:rsidRDefault="00DB42DF" w:rsidP="00C637D3">
      <w:pPr>
        <w:pStyle w:val="BodyText"/>
        <w:numPr>
          <w:ilvl w:val="1"/>
          <w:numId w:val="8"/>
        </w:numPr>
      </w:pPr>
      <w:r w:rsidRPr="00A86E63">
        <w:t>Evaluate</w:t>
      </w:r>
      <w:r w:rsidRPr="00A86E63">
        <w:rPr>
          <w:spacing w:val="-3"/>
        </w:rPr>
        <w:t xml:space="preserve"> </w:t>
      </w:r>
      <w:r w:rsidRPr="00A86E63">
        <w:t>any</w:t>
      </w:r>
      <w:r w:rsidRPr="00A86E63">
        <w:rPr>
          <w:spacing w:val="-4"/>
        </w:rPr>
        <w:t xml:space="preserve"> </w:t>
      </w:r>
      <w:r w:rsidRPr="00A86E63">
        <w:t>change</w:t>
      </w:r>
      <w:r w:rsidRPr="00A86E63">
        <w:rPr>
          <w:spacing w:val="-5"/>
        </w:rPr>
        <w:t xml:space="preserve"> </w:t>
      </w:r>
      <w:r w:rsidRPr="00A86E63">
        <w:t>that</w:t>
      </w:r>
      <w:r w:rsidRPr="00A86E63">
        <w:rPr>
          <w:spacing w:val="-2"/>
        </w:rPr>
        <w:t xml:space="preserve"> </w:t>
      </w:r>
      <w:r w:rsidRPr="00A86E63">
        <w:t>occurred</w:t>
      </w:r>
      <w:r w:rsidRPr="00A86E63">
        <w:rPr>
          <w:spacing w:val="-5"/>
        </w:rPr>
        <w:t xml:space="preserve"> </w:t>
      </w:r>
      <w:r w:rsidRPr="00A86E63">
        <w:t>in</w:t>
      </w:r>
      <w:r w:rsidRPr="00A86E63">
        <w:rPr>
          <w:spacing w:val="-5"/>
        </w:rPr>
        <w:t xml:space="preserve"> </w:t>
      </w:r>
      <w:r w:rsidRPr="00A86E63">
        <w:t>the</w:t>
      </w:r>
      <w:r w:rsidRPr="00A86E63">
        <w:rPr>
          <w:spacing w:val="-5"/>
        </w:rPr>
        <w:t xml:space="preserve"> </w:t>
      </w:r>
      <w:r w:rsidRPr="00A86E63">
        <w:t>radiation</w:t>
      </w:r>
      <w:r w:rsidRPr="00A86E63">
        <w:rPr>
          <w:spacing w:val="-3"/>
        </w:rPr>
        <w:t xml:space="preserve"> </w:t>
      </w:r>
      <w:r w:rsidRPr="00A86E63">
        <w:t>protection</w:t>
      </w:r>
      <w:r w:rsidRPr="00A86E63">
        <w:rPr>
          <w:spacing w:val="-3"/>
        </w:rPr>
        <w:t xml:space="preserve"> </w:t>
      </w:r>
      <w:r w:rsidRPr="00A86E63">
        <w:t>program’s organization.</w:t>
      </w:r>
      <w:r w:rsidRPr="00A86E63">
        <w:rPr>
          <w:spacing w:val="40"/>
        </w:rPr>
        <w:t xml:space="preserve"> </w:t>
      </w:r>
      <w:r w:rsidRPr="00A86E63">
        <w:t>If applicable, verify that the new personnel satisfy the position-specific requirements outlined in the license application.</w:t>
      </w:r>
    </w:p>
    <w:p w14:paraId="045BCB4F" w14:textId="51A043FB" w:rsidR="00DB42DF" w:rsidRPr="00A86E63" w:rsidRDefault="002852B6" w:rsidP="00C637D3">
      <w:pPr>
        <w:pStyle w:val="BodyText"/>
        <w:numPr>
          <w:ilvl w:val="1"/>
          <w:numId w:val="8"/>
        </w:numPr>
      </w:pPr>
      <w:r w:rsidRPr="00A86E63">
        <w:t>Dete</w:t>
      </w:r>
      <w:r w:rsidR="00DB42DF" w:rsidRPr="00A86E63">
        <w:t>rmine</w:t>
      </w:r>
      <w:r w:rsidR="00DB42DF" w:rsidRPr="00A86E63">
        <w:rPr>
          <w:spacing w:val="-5"/>
        </w:rPr>
        <w:t xml:space="preserve"> </w:t>
      </w:r>
      <w:r w:rsidR="00DB42DF" w:rsidRPr="00A86E63">
        <w:t>that</w:t>
      </w:r>
      <w:r w:rsidR="00DB42DF" w:rsidRPr="00A86E63">
        <w:rPr>
          <w:spacing w:val="-2"/>
        </w:rPr>
        <w:t xml:space="preserve"> </w:t>
      </w:r>
      <w:r w:rsidR="00DB42DF" w:rsidRPr="00A86E63">
        <w:t>program</w:t>
      </w:r>
      <w:r w:rsidR="00DB42DF" w:rsidRPr="00A86E63">
        <w:rPr>
          <w:spacing w:val="-2"/>
        </w:rPr>
        <w:t xml:space="preserve"> </w:t>
      </w:r>
      <w:r w:rsidR="00DB42DF" w:rsidRPr="00A86E63">
        <w:t>performance</w:t>
      </w:r>
      <w:r w:rsidR="00DB42DF" w:rsidRPr="00A86E63">
        <w:rPr>
          <w:spacing w:val="-5"/>
        </w:rPr>
        <w:t xml:space="preserve"> </w:t>
      </w:r>
      <w:r w:rsidR="00DB42DF" w:rsidRPr="00A86E63">
        <w:t>is</w:t>
      </w:r>
      <w:r w:rsidR="00DB42DF" w:rsidRPr="00A86E63">
        <w:rPr>
          <w:spacing w:val="-3"/>
        </w:rPr>
        <w:t xml:space="preserve"> </w:t>
      </w:r>
      <w:r w:rsidR="00DB42DF" w:rsidRPr="00A86E63">
        <w:t>being</w:t>
      </w:r>
      <w:r w:rsidR="00DB42DF" w:rsidRPr="00A86E63">
        <w:rPr>
          <w:spacing w:val="-5"/>
        </w:rPr>
        <w:t xml:space="preserve"> </w:t>
      </w:r>
      <w:r w:rsidR="00DB42DF" w:rsidRPr="00A86E63">
        <w:t>reviewed,</w:t>
      </w:r>
      <w:r w:rsidR="00DB42DF" w:rsidRPr="00A86E63">
        <w:rPr>
          <w:spacing w:val="-2"/>
        </w:rPr>
        <w:t xml:space="preserve"> </w:t>
      </w:r>
      <w:r w:rsidR="00DB42DF" w:rsidRPr="00A86E63">
        <w:t>at</w:t>
      </w:r>
      <w:r w:rsidR="00DB42DF" w:rsidRPr="00A86E63">
        <w:rPr>
          <w:spacing w:val="-5"/>
        </w:rPr>
        <w:t xml:space="preserve"> </w:t>
      </w:r>
      <w:r w:rsidR="00DB42DF" w:rsidRPr="00A86E63">
        <w:t>least</w:t>
      </w:r>
      <w:r w:rsidR="00DB42DF" w:rsidRPr="00A86E63">
        <w:rPr>
          <w:spacing w:val="-5"/>
        </w:rPr>
        <w:t xml:space="preserve"> </w:t>
      </w:r>
      <w:r w:rsidR="00DB42DF" w:rsidRPr="00A86E63">
        <w:t>annually,</w:t>
      </w:r>
      <w:r w:rsidR="00DB42DF" w:rsidRPr="00A86E63">
        <w:rPr>
          <w:spacing w:val="-5"/>
        </w:rPr>
        <w:t xml:space="preserve"> </w:t>
      </w:r>
      <w:r w:rsidR="00DB42DF" w:rsidRPr="00A86E63">
        <w:t>for content and implementation in accordance with 10 CFR 20.1101(c).</w:t>
      </w:r>
    </w:p>
    <w:p w14:paraId="3B9F29B6" w14:textId="5EFC5D04" w:rsidR="00DB42DF" w:rsidRPr="00A86E63" w:rsidRDefault="00DB42DF" w:rsidP="00C637D3">
      <w:pPr>
        <w:pStyle w:val="BodyText"/>
        <w:numPr>
          <w:ilvl w:val="1"/>
          <w:numId w:val="8"/>
        </w:numPr>
      </w:pPr>
      <w:r w:rsidRPr="00A86E63">
        <w:t>Verify</w:t>
      </w:r>
      <w:r w:rsidRPr="00A86E63">
        <w:rPr>
          <w:spacing w:val="-4"/>
        </w:rPr>
        <w:t xml:space="preserve"> </w:t>
      </w:r>
      <w:r w:rsidRPr="00A86E63">
        <w:t>that</w:t>
      </w:r>
      <w:r w:rsidRPr="00A86E63">
        <w:rPr>
          <w:spacing w:val="-4"/>
        </w:rPr>
        <w:t xml:space="preserve"> </w:t>
      </w:r>
      <w:r w:rsidRPr="00A86E63">
        <w:t>the</w:t>
      </w:r>
      <w:r w:rsidRPr="00A86E63">
        <w:rPr>
          <w:spacing w:val="-5"/>
        </w:rPr>
        <w:t xml:space="preserve"> </w:t>
      </w:r>
      <w:r w:rsidRPr="00A86E63">
        <w:t>licensee</w:t>
      </w:r>
      <w:r w:rsidRPr="00A86E63">
        <w:rPr>
          <w:spacing w:val="-3"/>
        </w:rPr>
        <w:t xml:space="preserve"> </w:t>
      </w:r>
      <w:r w:rsidRPr="00A86E63">
        <w:t>has</w:t>
      </w:r>
      <w:r w:rsidRPr="00A86E63">
        <w:rPr>
          <w:spacing w:val="-3"/>
        </w:rPr>
        <w:t xml:space="preserve"> </w:t>
      </w:r>
      <w:r w:rsidRPr="00A86E63">
        <w:t>conducted</w:t>
      </w:r>
      <w:r w:rsidRPr="00A86E63">
        <w:rPr>
          <w:spacing w:val="-3"/>
        </w:rPr>
        <w:t xml:space="preserve"> </w:t>
      </w:r>
      <w:r w:rsidRPr="00A86E63">
        <w:t>audits</w:t>
      </w:r>
      <w:r w:rsidRPr="00A86E63">
        <w:rPr>
          <w:spacing w:val="-2"/>
        </w:rPr>
        <w:t xml:space="preserve"> </w:t>
      </w:r>
      <w:r w:rsidRPr="00A86E63">
        <w:t>or</w:t>
      </w:r>
      <w:r w:rsidRPr="00A86E63">
        <w:rPr>
          <w:spacing w:val="-2"/>
        </w:rPr>
        <w:t xml:space="preserve"> </w:t>
      </w:r>
      <w:r w:rsidRPr="00A86E63">
        <w:t>assessments</w:t>
      </w:r>
      <w:r w:rsidRPr="00A86E63">
        <w:rPr>
          <w:spacing w:val="-5"/>
        </w:rPr>
        <w:t xml:space="preserve"> </w:t>
      </w:r>
      <w:r w:rsidRPr="00A86E63">
        <w:t>in</w:t>
      </w:r>
      <w:r w:rsidRPr="00A86E63">
        <w:rPr>
          <w:spacing w:val="-3"/>
        </w:rPr>
        <w:t xml:space="preserve"> </w:t>
      </w:r>
      <w:r w:rsidRPr="00A86E63">
        <w:t>the</w:t>
      </w:r>
      <w:r w:rsidRPr="00A86E63">
        <w:rPr>
          <w:spacing w:val="-2"/>
        </w:rPr>
        <w:t xml:space="preserve"> </w:t>
      </w:r>
      <w:r w:rsidR="00D0098A" w:rsidRPr="00A86E63">
        <w:rPr>
          <w:spacing w:val="-2"/>
        </w:rPr>
        <w:t>area</w:t>
      </w:r>
      <w:r w:rsidR="00D0098A" w:rsidRPr="00A86E63" w:rsidDel="00D0098A">
        <w:rPr>
          <w:spacing w:val="-2"/>
        </w:rPr>
        <w:t xml:space="preserve"> </w:t>
      </w:r>
      <w:r w:rsidRPr="00A86E63">
        <w:t xml:space="preserve">of radiation protection </w:t>
      </w:r>
      <w:r w:rsidR="00D0098A" w:rsidRPr="00A86E63">
        <w:t>and</w:t>
      </w:r>
      <w:r w:rsidR="00D0098A" w:rsidRPr="00A86E63" w:rsidDel="00D0098A">
        <w:t xml:space="preserve"> </w:t>
      </w:r>
      <w:r w:rsidRPr="00A86E63">
        <w:t>is in compliance with</w:t>
      </w:r>
      <w:r w:rsidRPr="00A86E63">
        <w:rPr>
          <w:spacing w:val="-1"/>
        </w:rPr>
        <w:t xml:space="preserve"> </w:t>
      </w:r>
      <w:r w:rsidRPr="00A86E63">
        <w:t xml:space="preserve">license requirements, </w:t>
      </w:r>
      <w:r w:rsidR="00D0098A" w:rsidRPr="00A86E63">
        <w:t>as</w:t>
      </w:r>
      <w:r w:rsidR="00D0098A" w:rsidRPr="00A86E63" w:rsidDel="00D0098A">
        <w:t xml:space="preserve"> </w:t>
      </w:r>
      <w:r w:rsidRPr="00A86E63">
        <w:t>applicable.</w:t>
      </w:r>
    </w:p>
    <w:p w14:paraId="569DB109" w14:textId="2CDEB86B" w:rsidR="00DB42DF" w:rsidRPr="00A86E63" w:rsidRDefault="00DB42DF" w:rsidP="00C637D3">
      <w:pPr>
        <w:pStyle w:val="BodyText"/>
        <w:numPr>
          <w:ilvl w:val="1"/>
          <w:numId w:val="8"/>
        </w:numPr>
      </w:pPr>
      <w:r w:rsidRPr="00A86E63">
        <w:t xml:space="preserve">Determine whether the licensee is identifying issues in the </w:t>
      </w:r>
      <w:ins w:id="8" w:author="Author">
        <w:r w:rsidR="00D0098A" w:rsidRPr="00A86E63">
          <w:t>area</w:t>
        </w:r>
        <w:r w:rsidR="00D0098A" w:rsidRPr="00A86E63" w:rsidDel="00D0098A">
          <w:t xml:space="preserve"> </w:t>
        </w:r>
      </w:ins>
      <w:r w:rsidRPr="00A86E63">
        <w:t>of radiation protection,</w:t>
      </w:r>
      <w:r w:rsidRPr="00A86E63">
        <w:rPr>
          <w:spacing w:val="-2"/>
        </w:rPr>
        <w:t xml:space="preserve"> </w:t>
      </w:r>
      <w:r w:rsidRPr="00A86E63">
        <w:t>entering</w:t>
      </w:r>
      <w:r w:rsidRPr="00A86E63">
        <w:rPr>
          <w:spacing w:val="-6"/>
        </w:rPr>
        <w:t xml:space="preserve"> </w:t>
      </w:r>
      <w:r w:rsidRPr="00A86E63">
        <w:t>them</w:t>
      </w:r>
      <w:r w:rsidRPr="00A86E63">
        <w:rPr>
          <w:spacing w:val="-3"/>
        </w:rPr>
        <w:t xml:space="preserve"> </w:t>
      </w:r>
      <w:r w:rsidRPr="00A86E63">
        <w:t>into</w:t>
      </w:r>
      <w:r w:rsidRPr="00A86E63">
        <w:rPr>
          <w:spacing w:val="-2"/>
        </w:rPr>
        <w:t xml:space="preserve"> </w:t>
      </w:r>
      <w:r w:rsidRPr="00A86E63">
        <w:t>a</w:t>
      </w:r>
      <w:r w:rsidRPr="00A86E63">
        <w:rPr>
          <w:spacing w:val="-6"/>
        </w:rPr>
        <w:t xml:space="preserve"> </w:t>
      </w:r>
      <w:r w:rsidRPr="00A86E63">
        <w:t>corrective</w:t>
      </w:r>
      <w:r w:rsidRPr="00A86E63">
        <w:rPr>
          <w:spacing w:val="-6"/>
        </w:rPr>
        <w:t xml:space="preserve"> </w:t>
      </w:r>
      <w:r w:rsidRPr="00A86E63">
        <w:t>action</w:t>
      </w:r>
      <w:r w:rsidRPr="00A86E63">
        <w:rPr>
          <w:spacing w:val="-4"/>
        </w:rPr>
        <w:t xml:space="preserve"> </w:t>
      </w:r>
      <w:r w:rsidRPr="00A86E63">
        <w:t xml:space="preserve">program </w:t>
      </w:r>
      <w:ins w:id="9" w:author="Author">
        <w:r w:rsidR="00C9579E" w:rsidRPr="00A86E63">
          <w:t xml:space="preserve">(CAP), and correcting the condition as </w:t>
        </w:r>
      </w:ins>
      <w:r w:rsidRPr="00A86E63">
        <w:t>required by license</w:t>
      </w:r>
      <w:ins w:id="10" w:author="Author">
        <w:r w:rsidR="00C9579E" w:rsidRPr="00A86E63">
          <w:t>, procedure, and/or NRC</w:t>
        </w:r>
      </w:ins>
      <w:r w:rsidRPr="00A86E63">
        <w:t xml:space="preserve"> requirements.</w:t>
      </w:r>
      <w:ins w:id="11" w:author="Author">
        <w:r w:rsidR="00120B73" w:rsidRPr="00A86E63">
          <w:t xml:space="preserve"> </w:t>
        </w:r>
        <w:r w:rsidR="00C9579E" w:rsidRPr="00A86E63">
          <w:t xml:space="preserve">Licensees </w:t>
        </w:r>
        <w:r w:rsidR="00C9579E" w:rsidRPr="00A86E63">
          <w:lastRenderedPageBreak/>
          <w:t>with an approved CAP will have their corrective action program inspected in accordance with IP 88161. Corrective actions as a result of violations will be inspected in accordance with IP 92702.</w:t>
        </w:r>
      </w:ins>
    </w:p>
    <w:p w14:paraId="091FEEA3" w14:textId="7172768C" w:rsidR="00DB42DF" w:rsidRPr="00A86E63" w:rsidRDefault="00DB42DF" w:rsidP="00C637D3">
      <w:pPr>
        <w:pStyle w:val="BodyText"/>
        <w:numPr>
          <w:ilvl w:val="1"/>
          <w:numId w:val="8"/>
        </w:numPr>
      </w:pPr>
      <w:r w:rsidRPr="00A86E63">
        <w:t>Verify that the licensee has maintained records pertaining to the radiation protection</w:t>
      </w:r>
      <w:ins w:id="12" w:author="Author">
        <w:r w:rsidR="00C143BC" w:rsidRPr="00A86E63">
          <w:t xml:space="preserve"> </w:t>
        </w:r>
        <w:r w:rsidR="00C9579E" w:rsidRPr="00A86E63">
          <w:t>program</w:t>
        </w:r>
      </w:ins>
      <w:r w:rsidRPr="00A86E63">
        <w:t>, including audits</w:t>
      </w:r>
      <w:ins w:id="13" w:author="Author">
        <w:r w:rsidR="00C9579E" w:rsidRPr="00A86E63">
          <w:t xml:space="preserve">, assessments, </w:t>
        </w:r>
      </w:ins>
      <w:r w:rsidRPr="00A86E63">
        <w:t>and</w:t>
      </w:r>
      <w:ins w:id="14" w:author="Author">
        <w:r w:rsidR="00C9579E" w:rsidRPr="00A86E63">
          <w:rPr>
            <w:spacing w:val="-4"/>
          </w:rPr>
          <w:t xml:space="preserve">/or </w:t>
        </w:r>
      </w:ins>
      <w:r w:rsidRPr="00A86E63">
        <w:t>program</w:t>
      </w:r>
      <w:r w:rsidRPr="00A86E63">
        <w:rPr>
          <w:spacing w:val="-4"/>
        </w:rPr>
        <w:t xml:space="preserve"> </w:t>
      </w:r>
      <w:r w:rsidRPr="00A86E63">
        <w:t>content</w:t>
      </w:r>
      <w:r w:rsidRPr="00A86E63">
        <w:rPr>
          <w:spacing w:val="-4"/>
        </w:rPr>
        <w:t xml:space="preserve"> </w:t>
      </w:r>
      <w:r w:rsidRPr="00A86E63">
        <w:t>reviews,</w:t>
      </w:r>
      <w:r w:rsidRPr="00A86E63">
        <w:rPr>
          <w:spacing w:val="-1"/>
        </w:rPr>
        <w:t xml:space="preserve"> </w:t>
      </w:r>
      <w:r w:rsidRPr="00A86E63">
        <w:t>for</w:t>
      </w:r>
      <w:r w:rsidRPr="00A86E63">
        <w:rPr>
          <w:spacing w:val="-4"/>
        </w:rPr>
        <w:t xml:space="preserve"> </w:t>
      </w:r>
      <w:r w:rsidR="00CA7777">
        <w:rPr>
          <w:spacing w:val="-4"/>
        </w:rPr>
        <w:t>3 </w:t>
      </w:r>
      <w:r w:rsidRPr="00A86E63">
        <w:t>years</w:t>
      </w:r>
      <w:r w:rsidRPr="00A86E63">
        <w:rPr>
          <w:spacing w:val="-2"/>
        </w:rPr>
        <w:t xml:space="preserve"> </w:t>
      </w:r>
      <w:r w:rsidRPr="00A86E63">
        <w:t>after</w:t>
      </w:r>
      <w:r w:rsidRPr="00A86E63">
        <w:rPr>
          <w:spacing w:val="-4"/>
        </w:rPr>
        <w:t xml:space="preserve"> </w:t>
      </w:r>
      <w:r w:rsidRPr="00A86E63">
        <w:t>the</w:t>
      </w:r>
      <w:r w:rsidRPr="00A86E63">
        <w:rPr>
          <w:spacing w:val="-5"/>
        </w:rPr>
        <w:t xml:space="preserve"> </w:t>
      </w:r>
      <w:r w:rsidRPr="00A86E63">
        <w:t>record</w:t>
      </w:r>
      <w:r w:rsidRPr="00A86E63">
        <w:rPr>
          <w:spacing w:val="-5"/>
        </w:rPr>
        <w:t xml:space="preserve"> </w:t>
      </w:r>
      <w:r w:rsidRPr="00A86E63">
        <w:t>was</w:t>
      </w:r>
      <w:r w:rsidRPr="00A86E63">
        <w:rPr>
          <w:spacing w:val="-5"/>
        </w:rPr>
        <w:t xml:space="preserve"> </w:t>
      </w:r>
      <w:r w:rsidRPr="00A86E63">
        <w:t>made</w:t>
      </w:r>
      <w:r w:rsidRPr="00A86E63">
        <w:rPr>
          <w:spacing w:val="-5"/>
        </w:rPr>
        <w:t xml:space="preserve"> </w:t>
      </w:r>
      <w:r w:rsidRPr="00A86E63">
        <w:t>in accordance with 10 CFR 20.2102.</w:t>
      </w:r>
    </w:p>
    <w:p w14:paraId="1D5688A3" w14:textId="5101E838" w:rsidR="00734A8D" w:rsidRPr="00A86E63" w:rsidRDefault="00DB42DF" w:rsidP="00C637D3">
      <w:pPr>
        <w:pStyle w:val="BodyText"/>
        <w:numPr>
          <w:ilvl w:val="1"/>
          <w:numId w:val="8"/>
        </w:numPr>
      </w:pPr>
      <w:r w:rsidRPr="00A86E63">
        <w:t xml:space="preserve">Verify that safety-significant changes to procedures in the </w:t>
      </w:r>
      <w:ins w:id="15" w:author="Author">
        <w:r w:rsidR="00C9579E" w:rsidRPr="00A86E63">
          <w:t xml:space="preserve">area </w:t>
        </w:r>
      </w:ins>
      <w:r w:rsidRPr="00A86E63">
        <w:t>of radiation protection</w:t>
      </w:r>
      <w:r w:rsidRPr="00A86E63">
        <w:rPr>
          <w:spacing w:val="-3"/>
        </w:rPr>
        <w:t xml:space="preserve"> </w:t>
      </w:r>
      <w:ins w:id="16" w:author="Author">
        <w:r w:rsidR="00C9579E" w:rsidRPr="00A86E63">
          <w:t>we</w:t>
        </w:r>
      </w:ins>
      <w:r w:rsidRPr="00A86E63">
        <w:t>re</w:t>
      </w:r>
      <w:r w:rsidRPr="00A86E63">
        <w:rPr>
          <w:spacing w:val="-3"/>
        </w:rPr>
        <w:t xml:space="preserve"> </w:t>
      </w:r>
      <w:r w:rsidRPr="00A86E63">
        <w:t>in</w:t>
      </w:r>
      <w:r w:rsidRPr="00A86E63">
        <w:rPr>
          <w:spacing w:val="-5"/>
        </w:rPr>
        <w:t xml:space="preserve"> </w:t>
      </w:r>
      <w:r w:rsidRPr="00A86E63">
        <w:t>compliance</w:t>
      </w:r>
      <w:r w:rsidRPr="00A86E63">
        <w:rPr>
          <w:spacing w:val="-3"/>
        </w:rPr>
        <w:t xml:space="preserve"> </w:t>
      </w:r>
      <w:r w:rsidRPr="00A86E63">
        <w:t>with</w:t>
      </w:r>
      <w:r w:rsidRPr="00A86E63">
        <w:rPr>
          <w:spacing w:val="-5"/>
        </w:rPr>
        <w:t xml:space="preserve"> </w:t>
      </w:r>
      <w:r w:rsidRPr="00A86E63">
        <w:t>regulatory</w:t>
      </w:r>
      <w:r w:rsidRPr="00A86E63">
        <w:rPr>
          <w:spacing w:val="-2"/>
        </w:rPr>
        <w:t xml:space="preserve"> </w:t>
      </w:r>
      <w:r w:rsidRPr="00A86E63">
        <w:t>and</w:t>
      </w:r>
      <w:r w:rsidRPr="00A86E63">
        <w:rPr>
          <w:spacing w:val="-5"/>
        </w:rPr>
        <w:t xml:space="preserve"> </w:t>
      </w:r>
      <w:r w:rsidRPr="00A86E63">
        <w:t xml:space="preserve">license </w:t>
      </w:r>
      <w:r w:rsidRPr="00A86E63">
        <w:rPr>
          <w:spacing w:val="-2"/>
        </w:rPr>
        <w:t>requirements.</w:t>
      </w:r>
    </w:p>
    <w:p w14:paraId="71F1B6B8" w14:textId="0D79EC7F" w:rsidR="00734A8D" w:rsidRPr="00A86E63" w:rsidRDefault="00DB42DF" w:rsidP="00C637D3">
      <w:pPr>
        <w:pStyle w:val="BodyText"/>
        <w:numPr>
          <w:ilvl w:val="1"/>
          <w:numId w:val="8"/>
        </w:numPr>
      </w:pPr>
      <w:r w:rsidRPr="00A86E63">
        <w:t>Verify</w:t>
      </w:r>
      <w:r w:rsidRPr="00A86E63">
        <w:rPr>
          <w:spacing w:val="-4"/>
        </w:rPr>
        <w:t xml:space="preserve"> </w:t>
      </w:r>
      <w:r w:rsidRPr="00A86E63">
        <w:t>that</w:t>
      </w:r>
      <w:r w:rsidRPr="00A86E63">
        <w:rPr>
          <w:spacing w:val="-4"/>
        </w:rPr>
        <w:t xml:space="preserve"> </w:t>
      </w:r>
      <w:r w:rsidRPr="00A86E63">
        <w:t>safety-significant</w:t>
      </w:r>
      <w:r w:rsidRPr="00A86E63">
        <w:rPr>
          <w:spacing w:val="-1"/>
        </w:rPr>
        <w:t xml:space="preserve"> </w:t>
      </w:r>
      <w:r w:rsidRPr="00A86E63">
        <w:t>changes</w:t>
      </w:r>
      <w:r w:rsidRPr="00A86E63">
        <w:rPr>
          <w:spacing w:val="-5"/>
        </w:rPr>
        <w:t xml:space="preserve"> </w:t>
      </w:r>
      <w:r w:rsidRPr="00A86E63">
        <w:t>were</w:t>
      </w:r>
      <w:r w:rsidRPr="00A86E63">
        <w:rPr>
          <w:spacing w:val="-5"/>
        </w:rPr>
        <w:t xml:space="preserve"> </w:t>
      </w:r>
      <w:r w:rsidRPr="00A86E63">
        <w:t>made</w:t>
      </w:r>
      <w:r w:rsidRPr="00A86E63">
        <w:rPr>
          <w:spacing w:val="-5"/>
        </w:rPr>
        <w:t xml:space="preserve"> </w:t>
      </w:r>
      <w:r w:rsidRPr="00A86E63">
        <w:t>in</w:t>
      </w:r>
      <w:r w:rsidRPr="00A86E63">
        <w:rPr>
          <w:spacing w:val="-3"/>
        </w:rPr>
        <w:t xml:space="preserve"> </w:t>
      </w:r>
      <w:r w:rsidRPr="00A86E63">
        <w:t>accordance</w:t>
      </w:r>
      <w:r w:rsidRPr="00A86E63">
        <w:rPr>
          <w:spacing w:val="-5"/>
        </w:rPr>
        <w:t xml:space="preserve"> </w:t>
      </w:r>
      <w:r w:rsidRPr="00A86E63">
        <w:t>with</w:t>
      </w:r>
      <w:r w:rsidRPr="00A86E63">
        <w:rPr>
          <w:spacing w:val="-5"/>
        </w:rPr>
        <w:t xml:space="preserve"> </w:t>
      </w:r>
      <w:r w:rsidRPr="00A86E63">
        <w:t>the procedure revision process,</w:t>
      </w:r>
      <w:ins w:id="17" w:author="Author">
        <w:r w:rsidR="00C9579E" w:rsidRPr="00A86E63">
          <w:t xml:space="preserve"> as applicable</w:t>
        </w:r>
      </w:ins>
      <w:r w:rsidRPr="00A86E63">
        <w:t>.</w:t>
      </w:r>
    </w:p>
    <w:p w14:paraId="14B1300D" w14:textId="77777777" w:rsidR="00D659E4" w:rsidRPr="00A86E63" w:rsidRDefault="00DB42DF" w:rsidP="00C637D3">
      <w:pPr>
        <w:pStyle w:val="BodyText"/>
        <w:numPr>
          <w:ilvl w:val="1"/>
          <w:numId w:val="8"/>
        </w:numPr>
      </w:pPr>
      <w:r w:rsidRPr="00A86E63">
        <w:t>Determine</w:t>
      </w:r>
      <w:r w:rsidRPr="00A86E63">
        <w:rPr>
          <w:spacing w:val="-5"/>
        </w:rPr>
        <w:t xml:space="preserve"> </w:t>
      </w:r>
      <w:r w:rsidRPr="00A86E63">
        <w:t>that</w:t>
      </w:r>
      <w:r w:rsidRPr="00A86E63">
        <w:rPr>
          <w:spacing w:val="-4"/>
        </w:rPr>
        <w:t xml:space="preserve"> </w:t>
      </w:r>
      <w:r w:rsidRPr="00A86E63">
        <w:t>the</w:t>
      </w:r>
      <w:r w:rsidRPr="00A86E63">
        <w:rPr>
          <w:spacing w:val="-3"/>
        </w:rPr>
        <w:t xml:space="preserve"> </w:t>
      </w:r>
      <w:r w:rsidRPr="00A86E63">
        <w:t>ALARA</w:t>
      </w:r>
      <w:r w:rsidRPr="00A86E63">
        <w:rPr>
          <w:spacing w:val="-3"/>
        </w:rPr>
        <w:t xml:space="preserve"> </w:t>
      </w:r>
      <w:r w:rsidRPr="00A86E63">
        <w:t>program</w:t>
      </w:r>
      <w:r w:rsidRPr="00A86E63">
        <w:rPr>
          <w:spacing w:val="-4"/>
        </w:rPr>
        <w:t xml:space="preserve"> </w:t>
      </w:r>
      <w:r w:rsidRPr="00A86E63">
        <w:t>is</w:t>
      </w:r>
      <w:r w:rsidRPr="00A86E63">
        <w:rPr>
          <w:spacing w:val="-3"/>
        </w:rPr>
        <w:t xml:space="preserve"> </w:t>
      </w:r>
      <w:r w:rsidRPr="00A86E63">
        <w:t>in</w:t>
      </w:r>
      <w:r w:rsidRPr="00A86E63">
        <w:rPr>
          <w:spacing w:val="-3"/>
        </w:rPr>
        <w:t xml:space="preserve"> </w:t>
      </w:r>
      <w:r w:rsidRPr="00A86E63">
        <w:t>compliance</w:t>
      </w:r>
      <w:r w:rsidRPr="00A86E63">
        <w:rPr>
          <w:spacing w:val="-3"/>
        </w:rPr>
        <w:t xml:space="preserve"> </w:t>
      </w:r>
      <w:r w:rsidRPr="00A86E63">
        <w:t>with 10</w:t>
      </w:r>
      <w:r w:rsidRPr="00A86E63">
        <w:rPr>
          <w:spacing w:val="-5"/>
        </w:rPr>
        <w:t xml:space="preserve"> </w:t>
      </w:r>
      <w:r w:rsidRPr="00A86E63">
        <w:t>CFR</w:t>
      </w:r>
      <w:r w:rsidRPr="00A86E63">
        <w:rPr>
          <w:spacing w:val="-4"/>
        </w:rPr>
        <w:t xml:space="preserve"> </w:t>
      </w:r>
      <w:r w:rsidRPr="00A86E63">
        <w:t>20.1101(b) and the license requirements.</w:t>
      </w:r>
    </w:p>
    <w:p w14:paraId="748D2E1B" w14:textId="1C26EE26" w:rsidR="00636DF8" w:rsidRPr="00A86E63" w:rsidRDefault="00DB42DF" w:rsidP="00C637D3">
      <w:pPr>
        <w:pStyle w:val="BodyText"/>
        <w:numPr>
          <w:ilvl w:val="1"/>
          <w:numId w:val="8"/>
        </w:numPr>
      </w:pPr>
      <w:r w:rsidRPr="00A86E63">
        <w:t>Determine</w:t>
      </w:r>
      <w:r w:rsidRPr="00A86E63">
        <w:rPr>
          <w:spacing w:val="-2"/>
        </w:rPr>
        <w:t xml:space="preserve"> </w:t>
      </w:r>
      <w:r w:rsidRPr="00A86E63">
        <w:t>whether</w:t>
      </w:r>
      <w:r w:rsidRPr="00A86E63">
        <w:rPr>
          <w:spacing w:val="-1"/>
        </w:rPr>
        <w:t xml:space="preserve"> </w:t>
      </w:r>
      <w:r w:rsidRPr="00A86E63">
        <w:t>the ALARA Committee and/or</w:t>
      </w:r>
      <w:r w:rsidRPr="00A86E63">
        <w:rPr>
          <w:spacing w:val="-4"/>
        </w:rPr>
        <w:t xml:space="preserve"> </w:t>
      </w:r>
      <w:r w:rsidRPr="00A86E63">
        <w:t>other</w:t>
      </w:r>
      <w:r w:rsidRPr="00A86E63">
        <w:rPr>
          <w:spacing w:val="-1"/>
        </w:rPr>
        <w:t xml:space="preserve"> </w:t>
      </w:r>
      <w:r w:rsidRPr="00A86E63">
        <w:t xml:space="preserve">plant safety committee </w:t>
      </w:r>
      <w:ins w:id="18" w:author="Author">
        <w:r w:rsidR="00D63774" w:rsidRPr="00A86E63">
          <w:t xml:space="preserve">   </w:t>
        </w:r>
        <w:r w:rsidR="00C9579E" w:rsidRPr="00A86E63">
          <w:rPr>
            <w:spacing w:val="-3"/>
          </w:rPr>
          <w:t xml:space="preserve">meetings, if required, </w:t>
        </w:r>
      </w:ins>
      <w:r w:rsidRPr="00A86E63">
        <w:t>are</w:t>
      </w:r>
      <w:r w:rsidRPr="00A86E63">
        <w:rPr>
          <w:spacing w:val="-6"/>
        </w:rPr>
        <w:t xml:space="preserve"> </w:t>
      </w:r>
      <w:r w:rsidRPr="00A86E63">
        <w:t>conducted</w:t>
      </w:r>
      <w:r w:rsidRPr="00A86E63">
        <w:rPr>
          <w:spacing w:val="-6"/>
        </w:rPr>
        <w:t xml:space="preserve"> </w:t>
      </w:r>
      <w:r w:rsidRPr="00A86E63">
        <w:t>in</w:t>
      </w:r>
      <w:r w:rsidRPr="00A86E63">
        <w:rPr>
          <w:spacing w:val="-4"/>
        </w:rPr>
        <w:t xml:space="preserve"> </w:t>
      </w:r>
      <w:r w:rsidRPr="00A86E63">
        <w:t>accordance</w:t>
      </w:r>
      <w:r w:rsidRPr="00A86E63">
        <w:rPr>
          <w:spacing w:val="-4"/>
        </w:rPr>
        <w:t xml:space="preserve"> </w:t>
      </w:r>
      <w:r w:rsidRPr="00A86E63">
        <w:t>with</w:t>
      </w:r>
      <w:r w:rsidRPr="00A86E63">
        <w:rPr>
          <w:spacing w:val="-6"/>
        </w:rPr>
        <w:t xml:space="preserve"> </w:t>
      </w:r>
      <w:r w:rsidRPr="00A86E63">
        <w:t>the</w:t>
      </w:r>
      <w:r w:rsidRPr="00A86E63">
        <w:rPr>
          <w:spacing w:val="-4"/>
        </w:rPr>
        <w:t xml:space="preserve"> </w:t>
      </w:r>
      <w:r w:rsidRPr="00A86E63">
        <w:t>license</w:t>
      </w:r>
      <w:r w:rsidRPr="00A86E63">
        <w:rPr>
          <w:spacing w:val="-4"/>
        </w:rPr>
        <w:t xml:space="preserve"> </w:t>
      </w:r>
      <w:r w:rsidRPr="00A86E63">
        <w:t>application.</w:t>
      </w:r>
    </w:p>
    <w:p w14:paraId="3620A357" w14:textId="40135FCA" w:rsidR="00FB3391" w:rsidRPr="00A86E63" w:rsidRDefault="00FB3391" w:rsidP="00144C16">
      <w:pPr>
        <w:pStyle w:val="Heading2"/>
      </w:pPr>
      <w:r w:rsidRPr="00A86E63">
        <w:t>02.02</w:t>
      </w:r>
      <w:r w:rsidR="00C32D6F" w:rsidRPr="00A86E63">
        <w:tab/>
      </w:r>
      <w:r w:rsidR="00DF43A4" w:rsidRPr="00A86E63">
        <w:rPr>
          <w:u w:val="single"/>
        </w:rPr>
        <w:t>Training</w:t>
      </w:r>
    </w:p>
    <w:p w14:paraId="748D2E22" w14:textId="6F75341D" w:rsidR="00636DF8" w:rsidRPr="00A86E63" w:rsidRDefault="009F4C80" w:rsidP="000B13F0">
      <w:pPr>
        <w:pStyle w:val="Requirement"/>
        <w:numPr>
          <w:ilvl w:val="0"/>
          <w:numId w:val="13"/>
        </w:numPr>
      </w:pPr>
      <w:bookmarkStart w:id="19" w:name="_Hlk209772326"/>
      <w:r w:rsidRPr="00A86E63">
        <w:t xml:space="preserve">Review training records </w:t>
      </w:r>
      <w:r w:rsidR="00A63A3E" w:rsidRPr="00A86E63">
        <w:t xml:space="preserve">for compliance with </w:t>
      </w:r>
      <w:r w:rsidR="00FD39D8" w:rsidRPr="00A86E63">
        <w:t>10 CFR 19 and the license.</w:t>
      </w:r>
    </w:p>
    <w:bookmarkEnd w:id="19"/>
    <w:p w14:paraId="10D2EBC7" w14:textId="223B1F12" w:rsidR="00C07BE9" w:rsidRPr="00A86E63" w:rsidRDefault="00AD0322" w:rsidP="00A86E63">
      <w:pPr>
        <w:pStyle w:val="SpecificGuidance"/>
      </w:pPr>
      <w:r w:rsidRPr="00A86E63">
        <w:t>Specific</w:t>
      </w:r>
      <w:r w:rsidR="00DF43A4" w:rsidRPr="00A86E63">
        <w:rPr>
          <w:spacing w:val="-10"/>
        </w:rPr>
        <w:t xml:space="preserve"> </w:t>
      </w:r>
      <w:r w:rsidR="007A70B3" w:rsidRPr="00A86E63">
        <w:rPr>
          <w:spacing w:val="-2"/>
        </w:rPr>
        <w:t>Requirements</w:t>
      </w:r>
    </w:p>
    <w:p w14:paraId="7A217EE0" w14:textId="26E1F9F7" w:rsidR="00F70BF4" w:rsidRPr="00A86E63" w:rsidRDefault="00C07BE9" w:rsidP="00C637D3">
      <w:pPr>
        <w:pStyle w:val="BodyText"/>
        <w:numPr>
          <w:ilvl w:val="1"/>
          <w:numId w:val="13"/>
        </w:numPr>
      </w:pPr>
      <w:r w:rsidRPr="00A86E63">
        <w:t xml:space="preserve">Review training records to verify compliance with 10 CFR 19.12, </w:t>
      </w:r>
      <w:ins w:id="20" w:author="Author">
        <w:r w:rsidR="00CF4CBA" w:rsidRPr="00A86E63">
          <w:t>“</w:t>
        </w:r>
      </w:ins>
      <w:r w:rsidRPr="00A86E63">
        <w:t>Instructions to Workers.</w:t>
      </w:r>
      <w:ins w:id="21" w:author="Author">
        <w:r w:rsidR="00CF4CBA" w:rsidRPr="00A86E63">
          <w:t>”</w:t>
        </w:r>
      </w:ins>
      <w:r w:rsidR="00A86E63">
        <w:t xml:space="preserve"> </w:t>
      </w:r>
      <w:r w:rsidRPr="00A86E63">
        <w:t>Verify</w:t>
      </w:r>
      <w:r w:rsidRPr="00A86E63">
        <w:rPr>
          <w:spacing w:val="-5"/>
        </w:rPr>
        <w:t xml:space="preserve"> </w:t>
      </w:r>
      <w:r w:rsidRPr="00A86E63">
        <w:t>that</w:t>
      </w:r>
      <w:r w:rsidRPr="00A86E63">
        <w:rPr>
          <w:spacing w:val="-4"/>
        </w:rPr>
        <w:t xml:space="preserve"> </w:t>
      </w:r>
      <w:r w:rsidRPr="00A86E63">
        <w:t>employees</w:t>
      </w:r>
      <w:r w:rsidRPr="00A86E63">
        <w:rPr>
          <w:spacing w:val="-3"/>
        </w:rPr>
        <w:t xml:space="preserve"> </w:t>
      </w:r>
      <w:r w:rsidRPr="00A86E63">
        <w:t>receive</w:t>
      </w:r>
      <w:r w:rsidRPr="00A86E63">
        <w:rPr>
          <w:spacing w:val="-5"/>
        </w:rPr>
        <w:t xml:space="preserve"> </w:t>
      </w:r>
      <w:r w:rsidRPr="00A86E63">
        <w:t>the</w:t>
      </w:r>
      <w:r w:rsidRPr="00A86E63">
        <w:rPr>
          <w:spacing w:val="-5"/>
        </w:rPr>
        <w:t xml:space="preserve"> </w:t>
      </w:r>
      <w:r w:rsidRPr="00A86E63">
        <w:t>training</w:t>
      </w:r>
      <w:r w:rsidRPr="00A86E63">
        <w:rPr>
          <w:spacing w:val="-3"/>
        </w:rPr>
        <w:t xml:space="preserve"> </w:t>
      </w:r>
      <w:r w:rsidRPr="00A86E63">
        <w:t>at</w:t>
      </w:r>
      <w:r w:rsidRPr="00A86E63">
        <w:rPr>
          <w:spacing w:val="-4"/>
        </w:rPr>
        <w:t xml:space="preserve"> </w:t>
      </w:r>
      <w:r w:rsidRPr="00A86E63">
        <w:t>the</w:t>
      </w:r>
      <w:r w:rsidRPr="00A86E63">
        <w:rPr>
          <w:spacing w:val="-5"/>
        </w:rPr>
        <w:t xml:space="preserve"> </w:t>
      </w:r>
      <w:r w:rsidRPr="00A86E63">
        <w:t>frequency</w:t>
      </w:r>
      <w:r w:rsidRPr="00A86E63">
        <w:rPr>
          <w:spacing w:val="-5"/>
        </w:rPr>
        <w:t xml:space="preserve"> </w:t>
      </w:r>
      <w:r w:rsidRPr="00A86E63">
        <w:t>specified</w:t>
      </w:r>
      <w:r w:rsidRPr="00A86E63">
        <w:rPr>
          <w:spacing w:val="-3"/>
        </w:rPr>
        <w:t xml:space="preserve"> </w:t>
      </w:r>
      <w:r w:rsidRPr="00A86E63">
        <w:t>in the license application, if applicable.</w:t>
      </w:r>
    </w:p>
    <w:p w14:paraId="429FB8E0" w14:textId="6F8E7307" w:rsidR="00C07BE9" w:rsidRPr="00A86E63" w:rsidRDefault="00C07BE9" w:rsidP="00C637D3">
      <w:pPr>
        <w:pStyle w:val="BodyText"/>
        <w:numPr>
          <w:ilvl w:val="1"/>
          <w:numId w:val="13"/>
        </w:numPr>
      </w:pPr>
      <w:r w:rsidRPr="00A86E63">
        <w:t>Review</w:t>
      </w:r>
      <w:r w:rsidRPr="00A86E63">
        <w:rPr>
          <w:spacing w:val="-4"/>
        </w:rPr>
        <w:t xml:space="preserve"> </w:t>
      </w:r>
      <w:r w:rsidRPr="00A86E63">
        <w:t>training</w:t>
      </w:r>
      <w:r w:rsidRPr="00A86E63">
        <w:rPr>
          <w:spacing w:val="-3"/>
        </w:rPr>
        <w:t xml:space="preserve"> </w:t>
      </w:r>
      <w:r w:rsidRPr="00A86E63">
        <w:t>in</w:t>
      </w:r>
      <w:r w:rsidRPr="00A86E63">
        <w:rPr>
          <w:spacing w:val="-5"/>
        </w:rPr>
        <w:t xml:space="preserve"> </w:t>
      </w:r>
      <w:r w:rsidRPr="00A86E63">
        <w:t>the</w:t>
      </w:r>
      <w:r w:rsidRPr="00A86E63">
        <w:rPr>
          <w:spacing w:val="-2"/>
        </w:rPr>
        <w:t xml:space="preserve"> </w:t>
      </w:r>
      <w:ins w:id="22" w:author="Author">
        <w:r w:rsidR="00C9579E" w:rsidRPr="00A86E63">
          <w:rPr>
            <w:spacing w:val="-2"/>
          </w:rPr>
          <w:t xml:space="preserve">area </w:t>
        </w:r>
      </w:ins>
      <w:r w:rsidRPr="00A86E63">
        <w:t>of</w:t>
      </w:r>
      <w:r w:rsidRPr="00A86E63">
        <w:rPr>
          <w:spacing w:val="-4"/>
        </w:rPr>
        <w:t xml:space="preserve"> </w:t>
      </w:r>
      <w:r w:rsidRPr="00A86E63">
        <w:t>radiation</w:t>
      </w:r>
      <w:r w:rsidRPr="00A86E63">
        <w:rPr>
          <w:spacing w:val="-5"/>
        </w:rPr>
        <w:t xml:space="preserve"> </w:t>
      </w:r>
      <w:r w:rsidRPr="00A86E63">
        <w:t>protection</w:t>
      </w:r>
      <w:r w:rsidRPr="00A86E63">
        <w:rPr>
          <w:spacing w:val="-1"/>
        </w:rPr>
        <w:t xml:space="preserve"> </w:t>
      </w:r>
      <w:r w:rsidRPr="00A86E63">
        <w:t>and evaluate if training is in compliance with license requirements.</w:t>
      </w:r>
    </w:p>
    <w:p w14:paraId="36F173B5" w14:textId="5258E4C9" w:rsidR="00E928EB" w:rsidRPr="00A86E63" w:rsidRDefault="00E928EB" w:rsidP="000E0AE3">
      <w:pPr>
        <w:pStyle w:val="Heading2"/>
      </w:pPr>
      <w:r w:rsidRPr="00A86E63">
        <w:t>02.03</w:t>
      </w:r>
      <w:r w:rsidR="003860FA" w:rsidRPr="00A86E63">
        <w:tab/>
      </w:r>
      <w:r w:rsidR="00B960D8" w:rsidRPr="00A86E63">
        <w:rPr>
          <w:u w:val="single"/>
        </w:rPr>
        <w:t>Safety</w:t>
      </w:r>
      <w:r w:rsidR="00B26789" w:rsidRPr="00A86E63">
        <w:rPr>
          <w:u w:val="single"/>
        </w:rPr>
        <w:t>-</w:t>
      </w:r>
      <w:r w:rsidR="00B960D8" w:rsidRPr="00A86E63">
        <w:rPr>
          <w:u w:val="single"/>
        </w:rPr>
        <w:t>Significant Events</w:t>
      </w:r>
    </w:p>
    <w:p w14:paraId="748D2E4A" w14:textId="0E9F2CC1" w:rsidR="00636DF8" w:rsidRPr="00A86E63" w:rsidRDefault="00DF43A4" w:rsidP="000B13F0">
      <w:pPr>
        <w:pStyle w:val="Requirement"/>
        <w:numPr>
          <w:ilvl w:val="0"/>
          <w:numId w:val="9"/>
        </w:numPr>
      </w:pPr>
      <w:r w:rsidRPr="00A86E63">
        <w:t xml:space="preserve">Determine whether the licensee has implemented a </w:t>
      </w:r>
      <w:ins w:id="23" w:author="Author">
        <w:r w:rsidR="00654873" w:rsidRPr="00A86E63">
          <w:t xml:space="preserve">means to review and </w:t>
        </w:r>
      </w:ins>
      <w:r w:rsidRPr="00A86E63">
        <w:t xml:space="preserve">evaluate safety-significant events in the </w:t>
      </w:r>
      <w:ins w:id="24" w:author="Author">
        <w:r w:rsidR="00654873" w:rsidRPr="00A86E63">
          <w:t xml:space="preserve">area </w:t>
        </w:r>
      </w:ins>
      <w:r w:rsidRPr="00A86E63">
        <w:t xml:space="preserve">of radiation protection </w:t>
      </w:r>
      <w:ins w:id="25" w:author="Author">
        <w:r w:rsidR="00654873" w:rsidRPr="00A86E63">
          <w:rPr>
            <w:spacing w:val="-7"/>
          </w:rPr>
          <w:t xml:space="preserve">as per </w:t>
        </w:r>
      </w:ins>
      <w:r w:rsidRPr="00A86E63">
        <w:t>license</w:t>
      </w:r>
      <w:r w:rsidRPr="00A86E63">
        <w:rPr>
          <w:spacing w:val="-4"/>
        </w:rPr>
        <w:t xml:space="preserve"> </w:t>
      </w:r>
      <w:r w:rsidRPr="00A86E63">
        <w:t>requirements.</w:t>
      </w:r>
      <w:r w:rsidRPr="00A86E63">
        <w:rPr>
          <w:spacing w:val="40"/>
        </w:rPr>
        <w:t xml:space="preserve"> </w:t>
      </w:r>
      <w:r w:rsidRPr="00A86E63">
        <w:t>Review</w:t>
      </w:r>
      <w:r w:rsidRPr="00A86E63">
        <w:rPr>
          <w:spacing w:val="-5"/>
        </w:rPr>
        <w:t xml:space="preserve"> </w:t>
      </w:r>
      <w:r w:rsidRPr="00A86E63">
        <w:t>events</w:t>
      </w:r>
      <w:r w:rsidRPr="00A86E63">
        <w:rPr>
          <w:spacing w:val="-5"/>
        </w:rPr>
        <w:t xml:space="preserve"> </w:t>
      </w:r>
      <w:r w:rsidRPr="00A86E63">
        <w:t>involving</w:t>
      </w:r>
      <w:r w:rsidRPr="00A86E63">
        <w:rPr>
          <w:spacing w:val="-4"/>
        </w:rPr>
        <w:t xml:space="preserve"> </w:t>
      </w:r>
      <w:r w:rsidR="00101944" w:rsidRPr="00A86E63">
        <w:t>licensed</w:t>
      </w:r>
      <w:r w:rsidRPr="00A86E63">
        <w:t xml:space="preserve"> material that occurred since the last </w:t>
      </w:r>
      <w:r w:rsidR="00CA7777">
        <w:t xml:space="preserve">IP </w:t>
      </w:r>
      <w:r w:rsidRPr="00A86E63">
        <w:t>88030 inspection.</w:t>
      </w:r>
    </w:p>
    <w:p w14:paraId="748D2E4C" w14:textId="16E00FE8" w:rsidR="00636DF8" w:rsidRPr="00A86E63" w:rsidRDefault="00BE2543" w:rsidP="00A86E63">
      <w:pPr>
        <w:pStyle w:val="SpecificGuidance"/>
      </w:pPr>
      <w:r w:rsidRPr="00A86E63">
        <w:t>Specific</w:t>
      </w:r>
      <w:r w:rsidR="00DF43A4" w:rsidRPr="00A86E63">
        <w:rPr>
          <w:spacing w:val="-10"/>
        </w:rPr>
        <w:t xml:space="preserve"> </w:t>
      </w:r>
      <w:r w:rsidR="007A70B3" w:rsidRPr="00A86E63">
        <w:rPr>
          <w:spacing w:val="-2"/>
        </w:rPr>
        <w:t>Requirements</w:t>
      </w:r>
    </w:p>
    <w:p w14:paraId="0CCE3665" w14:textId="2587522C" w:rsidR="00555AB2" w:rsidRPr="00A86E63" w:rsidRDefault="00D6123D" w:rsidP="00D05EBE">
      <w:pPr>
        <w:pStyle w:val="BodyText"/>
        <w:numPr>
          <w:ilvl w:val="1"/>
          <w:numId w:val="9"/>
        </w:numPr>
      </w:pPr>
      <w:r w:rsidRPr="00A86E63">
        <w:t xml:space="preserve">Determine whether the licensee has implemented a </w:t>
      </w:r>
      <w:ins w:id="26" w:author="Author">
        <w:r w:rsidR="00654873" w:rsidRPr="00A86E63">
          <w:t xml:space="preserve">means to review and </w:t>
        </w:r>
      </w:ins>
      <w:r w:rsidRPr="00A86E63">
        <w:t xml:space="preserve">evaluate safety-significant events </w:t>
      </w:r>
      <w:r w:rsidRPr="00180371">
        <w:t xml:space="preserve">in the </w:t>
      </w:r>
      <w:ins w:id="27" w:author="Author">
        <w:r w:rsidR="00654873" w:rsidRPr="00180371">
          <w:t xml:space="preserve">area </w:t>
        </w:r>
      </w:ins>
      <w:r w:rsidRPr="00180371">
        <w:t>of r</w:t>
      </w:r>
      <w:r w:rsidRPr="00A86E63">
        <w:t xml:space="preserve">adiation protection </w:t>
      </w:r>
      <w:ins w:id="28" w:author="Author">
        <w:r w:rsidR="00654873" w:rsidRPr="00A86E63">
          <w:rPr>
            <w:spacing w:val="-7"/>
          </w:rPr>
          <w:t xml:space="preserve">as per </w:t>
        </w:r>
      </w:ins>
      <w:r w:rsidRPr="00A86E63">
        <w:t>license</w:t>
      </w:r>
      <w:r w:rsidRPr="00A86E63">
        <w:rPr>
          <w:spacing w:val="-4"/>
        </w:rPr>
        <w:t xml:space="preserve"> </w:t>
      </w:r>
      <w:r w:rsidRPr="00A86E63">
        <w:t>requirements.</w:t>
      </w:r>
      <w:r w:rsidRPr="00A86E63">
        <w:rPr>
          <w:spacing w:val="40"/>
        </w:rPr>
        <w:t xml:space="preserve"> </w:t>
      </w:r>
      <w:r w:rsidRPr="00A86E63">
        <w:t>Review</w:t>
      </w:r>
      <w:r w:rsidRPr="00A86E63">
        <w:rPr>
          <w:spacing w:val="-5"/>
        </w:rPr>
        <w:t xml:space="preserve"> </w:t>
      </w:r>
      <w:r w:rsidRPr="00A86E63">
        <w:t>events</w:t>
      </w:r>
      <w:r w:rsidRPr="00A86E63">
        <w:rPr>
          <w:spacing w:val="-5"/>
        </w:rPr>
        <w:t xml:space="preserve"> </w:t>
      </w:r>
      <w:r w:rsidRPr="00A86E63">
        <w:t>involving</w:t>
      </w:r>
      <w:r w:rsidRPr="00A86E63">
        <w:rPr>
          <w:spacing w:val="-4"/>
        </w:rPr>
        <w:t xml:space="preserve"> </w:t>
      </w:r>
      <w:r w:rsidR="00AC4B57" w:rsidRPr="00A86E63">
        <w:rPr>
          <w:spacing w:val="-4"/>
        </w:rPr>
        <w:t>licensed material</w:t>
      </w:r>
      <w:r w:rsidR="002A66FC" w:rsidRPr="00A86E63">
        <w:rPr>
          <w:spacing w:val="-4"/>
        </w:rPr>
        <w:t xml:space="preserve"> since the last </w:t>
      </w:r>
      <w:r w:rsidR="00CA7777">
        <w:rPr>
          <w:spacing w:val="-4"/>
        </w:rPr>
        <w:t xml:space="preserve">IP </w:t>
      </w:r>
      <w:r w:rsidR="003F2AED" w:rsidRPr="00A86E63">
        <w:rPr>
          <w:spacing w:val="-4"/>
        </w:rPr>
        <w:t xml:space="preserve">88030 </w:t>
      </w:r>
      <w:r w:rsidR="00E234CE" w:rsidRPr="00A86E63">
        <w:rPr>
          <w:spacing w:val="-4"/>
        </w:rPr>
        <w:t>inspection</w:t>
      </w:r>
      <w:r w:rsidR="003F2AED" w:rsidRPr="00A86E63">
        <w:rPr>
          <w:spacing w:val="-4"/>
        </w:rPr>
        <w:t>.</w:t>
      </w:r>
    </w:p>
    <w:p w14:paraId="39F3DE0E" w14:textId="3453FBA7" w:rsidR="00555AB2" w:rsidRPr="00A86E63" w:rsidRDefault="00D6123D" w:rsidP="00D05EBE">
      <w:pPr>
        <w:pStyle w:val="BodyText"/>
        <w:numPr>
          <w:ilvl w:val="1"/>
          <w:numId w:val="9"/>
        </w:numPr>
      </w:pPr>
      <w:r w:rsidRPr="00A86E63">
        <w:t>Determine</w:t>
      </w:r>
      <w:r w:rsidRPr="00A86E63">
        <w:rPr>
          <w:spacing w:val="-5"/>
        </w:rPr>
        <w:t xml:space="preserve"> </w:t>
      </w:r>
      <w:r w:rsidRPr="00A86E63">
        <w:t>if</w:t>
      </w:r>
      <w:r w:rsidRPr="00A86E63">
        <w:rPr>
          <w:spacing w:val="-4"/>
        </w:rPr>
        <w:t xml:space="preserve"> </w:t>
      </w:r>
      <w:r w:rsidRPr="00A86E63">
        <w:t>the</w:t>
      </w:r>
      <w:r w:rsidRPr="00A86E63">
        <w:rPr>
          <w:spacing w:val="-3"/>
        </w:rPr>
        <w:t xml:space="preserve"> </w:t>
      </w:r>
      <w:r w:rsidRPr="00A86E63">
        <w:t>events</w:t>
      </w:r>
      <w:r w:rsidRPr="00A86E63">
        <w:rPr>
          <w:spacing w:val="-5"/>
        </w:rPr>
        <w:t xml:space="preserve"> </w:t>
      </w:r>
      <w:r w:rsidRPr="00A86E63">
        <w:t>affected</w:t>
      </w:r>
      <w:r w:rsidRPr="00A86E63">
        <w:rPr>
          <w:spacing w:val="-3"/>
        </w:rPr>
        <w:t xml:space="preserve"> </w:t>
      </w:r>
      <w:r w:rsidRPr="00A86E63">
        <w:t>worker</w:t>
      </w:r>
      <w:r w:rsidRPr="00A86E63">
        <w:rPr>
          <w:spacing w:val="-4"/>
        </w:rPr>
        <w:t xml:space="preserve"> </w:t>
      </w:r>
      <w:r w:rsidRPr="00A86E63">
        <w:t>health</w:t>
      </w:r>
      <w:r w:rsidRPr="00A86E63">
        <w:rPr>
          <w:spacing w:val="-5"/>
        </w:rPr>
        <w:t xml:space="preserve"> </w:t>
      </w:r>
      <w:r w:rsidRPr="00A86E63">
        <w:t>and</w:t>
      </w:r>
      <w:r w:rsidRPr="00A86E63">
        <w:rPr>
          <w:spacing w:val="-3"/>
        </w:rPr>
        <w:t xml:space="preserve"> </w:t>
      </w:r>
      <w:r w:rsidRPr="00A86E63">
        <w:t>safety</w:t>
      </w:r>
      <w:r w:rsidRPr="00A86E63">
        <w:rPr>
          <w:spacing w:val="-5"/>
        </w:rPr>
        <w:t xml:space="preserve"> </w:t>
      </w:r>
      <w:r w:rsidRPr="00A86E63">
        <w:t>or</w:t>
      </w:r>
      <w:r w:rsidRPr="00A86E63">
        <w:rPr>
          <w:spacing w:val="-4"/>
        </w:rPr>
        <w:t xml:space="preserve"> </w:t>
      </w:r>
      <w:r w:rsidRPr="00A86E63">
        <w:t>occurred</w:t>
      </w:r>
      <w:r w:rsidRPr="00A86E63">
        <w:rPr>
          <w:spacing w:val="-3"/>
        </w:rPr>
        <w:t xml:space="preserve"> </w:t>
      </w:r>
      <w:r w:rsidRPr="00A86E63">
        <w:t>as</w:t>
      </w:r>
      <w:r w:rsidRPr="00A86E63">
        <w:rPr>
          <w:spacing w:val="-2"/>
        </w:rPr>
        <w:t xml:space="preserve"> </w:t>
      </w:r>
      <w:r w:rsidRPr="00A86E63">
        <w:t>a</w:t>
      </w:r>
      <w:r w:rsidRPr="00A86E63">
        <w:rPr>
          <w:spacing w:val="-5"/>
        </w:rPr>
        <w:t xml:space="preserve"> </w:t>
      </w:r>
      <w:r w:rsidRPr="00A86E63">
        <w:t xml:space="preserve">result of a deficiency in the radiation protection </w:t>
      </w:r>
      <w:ins w:id="29" w:author="Author">
        <w:r w:rsidR="00654873" w:rsidRPr="00A86E63">
          <w:t xml:space="preserve">program. </w:t>
        </w:r>
      </w:ins>
      <w:r w:rsidRPr="00A86E63">
        <w:t>Determine if the event condition</w:t>
      </w:r>
      <w:ins w:id="30" w:author="Author">
        <w:r w:rsidR="00654873" w:rsidRPr="00A86E63">
          <w:t xml:space="preserve">(s) </w:t>
        </w:r>
      </w:ins>
      <w:r w:rsidRPr="00A86E63">
        <w:t>resulted in a violation of an applicable regulatory requirement.</w:t>
      </w:r>
      <w:r w:rsidRPr="00A86E63">
        <w:rPr>
          <w:spacing w:val="40"/>
        </w:rPr>
        <w:t xml:space="preserve"> </w:t>
      </w:r>
      <w:r w:rsidRPr="00A86E63">
        <w:t>Evaluate the significance of the event.</w:t>
      </w:r>
    </w:p>
    <w:p w14:paraId="0C56F456" w14:textId="1A4E454D" w:rsidR="00D6123D" w:rsidRPr="00A86E63" w:rsidRDefault="00D6123D" w:rsidP="00D05EBE">
      <w:pPr>
        <w:pStyle w:val="BodyText"/>
        <w:numPr>
          <w:ilvl w:val="1"/>
          <w:numId w:val="9"/>
        </w:numPr>
      </w:pPr>
      <w:r w:rsidRPr="00A86E63">
        <w:lastRenderedPageBreak/>
        <w:t>Determine</w:t>
      </w:r>
      <w:r w:rsidRPr="00A86E63">
        <w:rPr>
          <w:spacing w:val="-5"/>
        </w:rPr>
        <w:t xml:space="preserve"> </w:t>
      </w:r>
      <w:r w:rsidRPr="00A86E63">
        <w:t>if</w:t>
      </w:r>
      <w:r w:rsidRPr="00A86E63">
        <w:rPr>
          <w:spacing w:val="-5"/>
        </w:rPr>
        <w:t xml:space="preserve"> </w:t>
      </w:r>
      <w:r w:rsidRPr="00A86E63">
        <w:t>the</w:t>
      </w:r>
      <w:r w:rsidRPr="00A86E63">
        <w:rPr>
          <w:spacing w:val="-4"/>
        </w:rPr>
        <w:t xml:space="preserve"> </w:t>
      </w:r>
      <w:r w:rsidRPr="00A86E63">
        <w:t>event</w:t>
      </w:r>
      <w:r w:rsidRPr="00A86E63">
        <w:rPr>
          <w:spacing w:val="-5"/>
        </w:rPr>
        <w:t xml:space="preserve"> </w:t>
      </w:r>
      <w:r w:rsidRPr="00A86E63">
        <w:t>met</w:t>
      </w:r>
      <w:r w:rsidRPr="00A86E63">
        <w:rPr>
          <w:spacing w:val="-5"/>
        </w:rPr>
        <w:t xml:space="preserve"> </w:t>
      </w:r>
      <w:r w:rsidRPr="00A86E63">
        <w:t>reportability</w:t>
      </w:r>
      <w:r w:rsidRPr="00A86E63">
        <w:rPr>
          <w:spacing w:val="-3"/>
        </w:rPr>
        <w:t xml:space="preserve"> </w:t>
      </w:r>
      <w:r w:rsidRPr="00A86E63">
        <w:t>requirements.</w:t>
      </w:r>
      <w:r w:rsidRPr="00A86E63">
        <w:rPr>
          <w:spacing w:val="40"/>
        </w:rPr>
        <w:t xml:space="preserve"> </w:t>
      </w:r>
      <w:r w:rsidRPr="00A86E63">
        <w:t>Verify</w:t>
      </w:r>
      <w:r w:rsidRPr="00A86E63">
        <w:rPr>
          <w:spacing w:val="-5"/>
        </w:rPr>
        <w:t xml:space="preserve"> </w:t>
      </w:r>
      <w:r w:rsidRPr="00A86E63">
        <w:t>that</w:t>
      </w:r>
      <w:r w:rsidRPr="00A86E63">
        <w:rPr>
          <w:spacing w:val="-5"/>
        </w:rPr>
        <w:t xml:space="preserve"> </w:t>
      </w:r>
      <w:r w:rsidRPr="00A86E63">
        <w:t>the</w:t>
      </w:r>
      <w:r w:rsidRPr="00A86E63">
        <w:rPr>
          <w:spacing w:val="-4"/>
        </w:rPr>
        <w:t xml:space="preserve"> </w:t>
      </w:r>
      <w:r w:rsidRPr="00A86E63">
        <w:t>licensee complied with reportability requirements for:</w:t>
      </w:r>
    </w:p>
    <w:p w14:paraId="253B7999" w14:textId="3FC12247" w:rsidR="00BE2130" w:rsidRPr="00A86E63" w:rsidRDefault="00A03467" w:rsidP="000B13F0">
      <w:pPr>
        <w:pStyle w:val="BodyText2"/>
        <w:numPr>
          <w:ilvl w:val="2"/>
          <w:numId w:val="6"/>
        </w:numPr>
      </w:pPr>
      <w:r w:rsidRPr="00180371">
        <w:t>t</w:t>
      </w:r>
      <w:r w:rsidR="00D6123D" w:rsidRPr="00180371">
        <w:t>he</w:t>
      </w:r>
      <w:r w:rsidR="00D6123D" w:rsidRPr="00180371">
        <w:rPr>
          <w:spacing w:val="-5"/>
        </w:rPr>
        <w:t xml:space="preserve"> </w:t>
      </w:r>
      <w:r w:rsidR="00D6123D" w:rsidRPr="00180371">
        <w:t>loss</w:t>
      </w:r>
      <w:r w:rsidR="00D6123D" w:rsidRPr="00180371">
        <w:rPr>
          <w:spacing w:val="-5"/>
        </w:rPr>
        <w:t xml:space="preserve"> </w:t>
      </w:r>
      <w:r w:rsidR="00D6123D" w:rsidRPr="00180371">
        <w:t>of</w:t>
      </w:r>
      <w:r w:rsidR="00D6123D" w:rsidRPr="00180371">
        <w:rPr>
          <w:spacing w:val="-4"/>
        </w:rPr>
        <w:t xml:space="preserve"> </w:t>
      </w:r>
      <w:r w:rsidR="00D6123D" w:rsidRPr="00180371">
        <w:t>control</w:t>
      </w:r>
      <w:r w:rsidR="00D6123D" w:rsidRPr="00A86E63">
        <w:rPr>
          <w:spacing w:val="-4"/>
        </w:rPr>
        <w:t xml:space="preserve"> </w:t>
      </w:r>
      <w:r w:rsidR="00D6123D" w:rsidRPr="00A86E63">
        <w:t>or</w:t>
      </w:r>
      <w:r w:rsidR="00D6123D" w:rsidRPr="00A86E63">
        <w:rPr>
          <w:spacing w:val="-4"/>
        </w:rPr>
        <w:t xml:space="preserve"> </w:t>
      </w:r>
      <w:r w:rsidR="00D6123D" w:rsidRPr="00A86E63">
        <w:t>theft</w:t>
      </w:r>
      <w:r w:rsidR="00D6123D" w:rsidRPr="00A86E63">
        <w:rPr>
          <w:spacing w:val="-1"/>
        </w:rPr>
        <w:t xml:space="preserve"> </w:t>
      </w:r>
      <w:r w:rsidR="00D6123D" w:rsidRPr="00A86E63">
        <w:t>of</w:t>
      </w:r>
      <w:r w:rsidR="00D6123D" w:rsidRPr="00A86E63">
        <w:rPr>
          <w:spacing w:val="-4"/>
        </w:rPr>
        <w:t xml:space="preserve"> </w:t>
      </w:r>
      <w:r w:rsidR="00D6123D" w:rsidRPr="00A86E63">
        <w:t>material</w:t>
      </w:r>
      <w:r w:rsidR="00D6123D" w:rsidRPr="00A86E63">
        <w:rPr>
          <w:spacing w:val="-4"/>
        </w:rPr>
        <w:t xml:space="preserve"> </w:t>
      </w:r>
      <w:r w:rsidR="00D6123D" w:rsidRPr="00A86E63">
        <w:t>(10</w:t>
      </w:r>
      <w:r w:rsidR="00D6123D" w:rsidRPr="00A86E63">
        <w:rPr>
          <w:spacing w:val="-5"/>
        </w:rPr>
        <w:t xml:space="preserve"> </w:t>
      </w:r>
      <w:r w:rsidR="00D6123D" w:rsidRPr="00A86E63">
        <w:t>CFR</w:t>
      </w:r>
      <w:r w:rsidR="00D6123D" w:rsidRPr="00A86E63">
        <w:rPr>
          <w:spacing w:val="-3"/>
        </w:rPr>
        <w:t xml:space="preserve"> </w:t>
      </w:r>
      <w:r w:rsidR="00D6123D" w:rsidRPr="00A86E63">
        <w:t>20.2201</w:t>
      </w:r>
      <w:r w:rsidR="00D6123D" w:rsidRPr="00A86E63">
        <w:rPr>
          <w:spacing w:val="-3"/>
        </w:rPr>
        <w:t xml:space="preserve"> </w:t>
      </w:r>
      <w:r w:rsidR="00D6123D" w:rsidRPr="00A86E63">
        <w:t>and</w:t>
      </w:r>
      <w:ins w:id="31" w:author="Author">
        <w:r w:rsidR="00CF4CBA" w:rsidRPr="00A86E63">
          <w:t xml:space="preserve"> </w:t>
        </w:r>
        <w:r w:rsidR="00CF4CBA" w:rsidRPr="00A86E63">
          <w:rPr>
            <w:spacing w:val="-2"/>
          </w:rPr>
          <w:t>20</w:t>
        </w:r>
      </w:ins>
      <w:r w:rsidR="00D6123D" w:rsidRPr="00A86E63">
        <w:rPr>
          <w:spacing w:val="-2"/>
        </w:rPr>
        <w:t>.2202(b);</w:t>
      </w:r>
    </w:p>
    <w:p w14:paraId="58CDCACF" w14:textId="3FD0073E" w:rsidR="00BE2130" w:rsidRPr="00A86E63" w:rsidRDefault="00D6123D" w:rsidP="000B13F0">
      <w:pPr>
        <w:pStyle w:val="BodyText2"/>
        <w:numPr>
          <w:ilvl w:val="2"/>
          <w:numId w:val="6"/>
        </w:numPr>
      </w:pPr>
      <w:r w:rsidRPr="00A86E63">
        <w:t>incidents</w:t>
      </w:r>
      <w:r w:rsidRPr="00A86E63">
        <w:rPr>
          <w:spacing w:val="-5"/>
        </w:rPr>
        <w:t xml:space="preserve"> </w:t>
      </w:r>
      <w:r w:rsidRPr="00A86E63">
        <w:t>and</w:t>
      </w:r>
      <w:r w:rsidRPr="00A86E63">
        <w:rPr>
          <w:spacing w:val="-4"/>
        </w:rPr>
        <w:t xml:space="preserve"> </w:t>
      </w:r>
      <w:r w:rsidRPr="00A86E63">
        <w:t>exposures</w:t>
      </w:r>
      <w:r w:rsidRPr="00A86E63">
        <w:rPr>
          <w:spacing w:val="-7"/>
        </w:rPr>
        <w:t xml:space="preserve"> </w:t>
      </w:r>
      <w:r w:rsidRPr="00A86E63">
        <w:t>(10</w:t>
      </w:r>
      <w:r w:rsidRPr="00A86E63">
        <w:rPr>
          <w:spacing w:val="-4"/>
        </w:rPr>
        <w:t xml:space="preserve"> </w:t>
      </w:r>
      <w:r w:rsidRPr="00A86E63">
        <w:t>CFR</w:t>
      </w:r>
      <w:r w:rsidRPr="00A86E63">
        <w:rPr>
          <w:spacing w:val="-4"/>
        </w:rPr>
        <w:t xml:space="preserve"> </w:t>
      </w:r>
      <w:r w:rsidRPr="00A86E63">
        <w:t>20.2202</w:t>
      </w:r>
      <w:r w:rsidRPr="00A86E63">
        <w:rPr>
          <w:spacing w:val="-4"/>
        </w:rPr>
        <w:t xml:space="preserve"> </w:t>
      </w:r>
      <w:r w:rsidRPr="00A86E63">
        <w:t>and</w:t>
      </w:r>
      <w:ins w:id="32" w:author="Author">
        <w:r w:rsidR="00CF4CBA" w:rsidRPr="00A86E63">
          <w:t xml:space="preserve"> </w:t>
        </w:r>
        <w:r w:rsidR="00CF4CBA" w:rsidRPr="00A86E63">
          <w:rPr>
            <w:spacing w:val="-2"/>
          </w:rPr>
          <w:t>20</w:t>
        </w:r>
      </w:ins>
      <w:r w:rsidRPr="00A86E63">
        <w:rPr>
          <w:spacing w:val="-2"/>
        </w:rPr>
        <w:t>.2203</w:t>
      </w:r>
      <w:r w:rsidR="0093733A" w:rsidRPr="00A86E63">
        <w:rPr>
          <w:spacing w:val="-2"/>
        </w:rPr>
        <w:t>)</w:t>
      </w:r>
      <w:r w:rsidR="00115DA9">
        <w:rPr>
          <w:spacing w:val="-2"/>
        </w:rPr>
        <w:t>;</w:t>
      </w:r>
    </w:p>
    <w:p w14:paraId="217BEFB7" w14:textId="23B95790" w:rsidR="00BE2130" w:rsidRPr="00A86E63" w:rsidRDefault="00D6123D" w:rsidP="000B13F0">
      <w:pPr>
        <w:pStyle w:val="BodyText2"/>
        <w:numPr>
          <w:ilvl w:val="2"/>
          <w:numId w:val="6"/>
        </w:numPr>
      </w:pPr>
      <w:r w:rsidRPr="00A86E63">
        <w:t>overexposures</w:t>
      </w:r>
      <w:r w:rsidRPr="00A86E63">
        <w:rPr>
          <w:spacing w:val="-7"/>
        </w:rPr>
        <w:t xml:space="preserve"> </w:t>
      </w:r>
      <w:r w:rsidRPr="00A86E63">
        <w:t>(10</w:t>
      </w:r>
      <w:r w:rsidRPr="00A86E63">
        <w:rPr>
          <w:spacing w:val="-4"/>
        </w:rPr>
        <w:t xml:space="preserve"> </w:t>
      </w:r>
      <w:r w:rsidRPr="00A86E63">
        <w:t>CFR</w:t>
      </w:r>
      <w:r w:rsidRPr="00A86E63">
        <w:rPr>
          <w:spacing w:val="-8"/>
        </w:rPr>
        <w:t xml:space="preserve"> </w:t>
      </w:r>
      <w:r w:rsidRPr="00A86E63">
        <w:t>20.2202(a)</w:t>
      </w:r>
      <w:r w:rsidRPr="00A86E63">
        <w:rPr>
          <w:spacing w:val="-3"/>
        </w:rPr>
        <w:t xml:space="preserve"> </w:t>
      </w:r>
      <w:r w:rsidRPr="00A86E63">
        <w:t>and</w:t>
      </w:r>
      <w:r w:rsidR="00131B7B" w:rsidRPr="00A86E63">
        <w:t xml:space="preserve"> </w:t>
      </w:r>
      <w:ins w:id="33" w:author="Author">
        <w:r w:rsidR="00131B7B" w:rsidRPr="00A86E63">
          <w:t>20</w:t>
        </w:r>
      </w:ins>
      <w:r w:rsidRPr="00A86E63">
        <w:rPr>
          <w:spacing w:val="-2"/>
        </w:rPr>
        <w:t>.2203</w:t>
      </w:r>
      <w:r w:rsidR="0093733A" w:rsidRPr="00A86E63">
        <w:rPr>
          <w:spacing w:val="-2"/>
        </w:rPr>
        <w:t>)</w:t>
      </w:r>
      <w:r w:rsidR="00115DA9">
        <w:rPr>
          <w:spacing w:val="-2"/>
        </w:rPr>
        <w:t>;</w:t>
      </w:r>
    </w:p>
    <w:p w14:paraId="3F4D804D" w14:textId="77777777" w:rsidR="00BE2130" w:rsidRPr="00A86E63" w:rsidRDefault="00D6123D" w:rsidP="000B13F0">
      <w:pPr>
        <w:pStyle w:val="BodyText2"/>
        <w:numPr>
          <w:ilvl w:val="2"/>
          <w:numId w:val="6"/>
        </w:numPr>
      </w:pPr>
      <w:r w:rsidRPr="00A86E63">
        <w:t>10</w:t>
      </w:r>
      <w:r w:rsidRPr="00A86E63">
        <w:rPr>
          <w:spacing w:val="-4"/>
        </w:rPr>
        <w:t xml:space="preserve"> </w:t>
      </w:r>
      <w:r w:rsidRPr="00A86E63">
        <w:t>CFR</w:t>
      </w:r>
      <w:r w:rsidRPr="00A86E63">
        <w:rPr>
          <w:spacing w:val="-5"/>
        </w:rPr>
        <w:t xml:space="preserve"> </w:t>
      </w:r>
      <w:r w:rsidRPr="00A86E63">
        <w:t>40.60</w:t>
      </w:r>
      <w:r w:rsidRPr="00A86E63">
        <w:rPr>
          <w:spacing w:val="-5"/>
        </w:rPr>
        <w:t xml:space="preserve"> </w:t>
      </w:r>
      <w:r w:rsidRPr="00A86E63">
        <w:t>reporting</w:t>
      </w:r>
      <w:r w:rsidRPr="00A86E63">
        <w:rPr>
          <w:spacing w:val="-6"/>
        </w:rPr>
        <w:t xml:space="preserve"> </w:t>
      </w:r>
      <w:r w:rsidRPr="00A86E63">
        <w:t>requirements,</w:t>
      </w:r>
      <w:r w:rsidRPr="00A86E63">
        <w:rPr>
          <w:spacing w:val="-5"/>
        </w:rPr>
        <w:t xml:space="preserve"> </w:t>
      </w:r>
      <w:r w:rsidRPr="00A86E63">
        <w:t>if</w:t>
      </w:r>
      <w:r w:rsidRPr="00A86E63">
        <w:rPr>
          <w:spacing w:val="-1"/>
        </w:rPr>
        <w:t xml:space="preserve"> </w:t>
      </w:r>
      <w:r w:rsidRPr="00A86E63">
        <w:rPr>
          <w:spacing w:val="-2"/>
        </w:rPr>
        <w:t>applicable;</w:t>
      </w:r>
    </w:p>
    <w:p w14:paraId="51C0CE3C" w14:textId="0E11AB55" w:rsidR="00BE2130" w:rsidRPr="00A86E63" w:rsidRDefault="00D6123D" w:rsidP="000B13F0">
      <w:pPr>
        <w:pStyle w:val="BodyText2"/>
        <w:numPr>
          <w:ilvl w:val="2"/>
          <w:numId w:val="6"/>
        </w:numPr>
      </w:pPr>
      <w:r w:rsidRPr="00A86E63">
        <w:t>10</w:t>
      </w:r>
      <w:r w:rsidRPr="00A86E63">
        <w:rPr>
          <w:spacing w:val="-4"/>
        </w:rPr>
        <w:t xml:space="preserve"> </w:t>
      </w:r>
      <w:r w:rsidRPr="00A86E63">
        <w:t>CFR</w:t>
      </w:r>
      <w:r w:rsidRPr="00A86E63">
        <w:rPr>
          <w:spacing w:val="-5"/>
        </w:rPr>
        <w:t xml:space="preserve"> </w:t>
      </w:r>
      <w:r w:rsidRPr="00A86E63">
        <w:t>70.50,</w:t>
      </w:r>
      <w:r w:rsidRPr="00A86E63">
        <w:rPr>
          <w:spacing w:val="-2"/>
        </w:rPr>
        <w:t xml:space="preserve"> </w:t>
      </w:r>
      <w:r w:rsidRPr="00A86E63">
        <w:t>70.52,</w:t>
      </w:r>
      <w:r w:rsidRPr="00A86E63">
        <w:rPr>
          <w:spacing w:val="-5"/>
        </w:rPr>
        <w:t xml:space="preserve"> </w:t>
      </w:r>
      <w:r w:rsidRPr="00A86E63">
        <w:t>70.74,</w:t>
      </w:r>
      <w:r w:rsidRPr="00A86E63">
        <w:rPr>
          <w:spacing w:val="-5"/>
        </w:rPr>
        <w:t xml:space="preserve"> </w:t>
      </w:r>
      <w:r w:rsidRPr="00A86E63">
        <w:t>and</w:t>
      </w:r>
      <w:r w:rsidRPr="00A86E63">
        <w:rPr>
          <w:spacing w:val="-4"/>
        </w:rPr>
        <w:t xml:space="preserve"> </w:t>
      </w:r>
      <w:r w:rsidRPr="00A86E63">
        <w:t>Part</w:t>
      </w:r>
      <w:r w:rsidRPr="00A86E63">
        <w:rPr>
          <w:spacing w:val="-5"/>
        </w:rPr>
        <w:t xml:space="preserve"> </w:t>
      </w:r>
      <w:r w:rsidRPr="00A86E63">
        <w:t>70</w:t>
      </w:r>
      <w:r w:rsidRPr="00A86E63">
        <w:rPr>
          <w:spacing w:val="-4"/>
        </w:rPr>
        <w:t xml:space="preserve"> </w:t>
      </w:r>
      <w:r w:rsidRPr="00A86E63">
        <w:t>Appendix</w:t>
      </w:r>
      <w:r w:rsidR="00A03467" w:rsidRPr="00A86E63">
        <w:rPr>
          <w:spacing w:val="-3"/>
        </w:rPr>
        <w:t> A</w:t>
      </w:r>
      <w:r w:rsidRPr="00A86E63">
        <w:rPr>
          <w:spacing w:val="-6"/>
        </w:rPr>
        <w:t xml:space="preserve"> </w:t>
      </w:r>
      <w:r w:rsidRPr="00A86E63">
        <w:t>reporting requirements, if applicable</w:t>
      </w:r>
      <w:r w:rsidR="00115DA9">
        <w:t>;</w:t>
      </w:r>
      <w:r w:rsidRPr="00A86E63">
        <w:t xml:space="preserve"> </w:t>
      </w:r>
      <w:ins w:id="34" w:author="Author">
        <w:r w:rsidR="00654873" w:rsidRPr="00A86E63">
          <w:t>and</w:t>
        </w:r>
        <w:r w:rsidR="00654873" w:rsidRPr="00A86E63" w:rsidDel="00654873">
          <w:t xml:space="preserve"> </w:t>
        </w:r>
      </w:ins>
    </w:p>
    <w:p w14:paraId="776115AF" w14:textId="65C25059" w:rsidR="00B31BF5" w:rsidRPr="00A86E63" w:rsidRDefault="00CF4CBA" w:rsidP="000B13F0">
      <w:pPr>
        <w:pStyle w:val="BodyText2"/>
        <w:numPr>
          <w:ilvl w:val="2"/>
          <w:numId w:val="6"/>
        </w:numPr>
      </w:pPr>
      <w:ins w:id="35" w:author="Author">
        <w:r w:rsidRPr="00A86E63">
          <w:t>license</w:t>
        </w:r>
        <w:r w:rsidRPr="00A86E63" w:rsidDel="00CF4CBA">
          <w:t xml:space="preserve"> </w:t>
        </w:r>
      </w:ins>
      <w:r w:rsidR="009E60B1" w:rsidRPr="00A86E63">
        <w:t>requi</w:t>
      </w:r>
      <w:r w:rsidR="009E60B1" w:rsidRPr="00A55403">
        <w:t>rements</w:t>
      </w:r>
      <w:r w:rsidRPr="00A55403">
        <w:t>, as</w:t>
      </w:r>
      <w:ins w:id="36" w:author="Author">
        <w:r w:rsidRPr="00A55403">
          <w:rPr>
            <w:spacing w:val="-10"/>
          </w:rPr>
          <w:t xml:space="preserve"> </w:t>
        </w:r>
      </w:ins>
      <w:r w:rsidR="009E60B1" w:rsidRPr="00A55403">
        <w:rPr>
          <w:spacing w:val="-2"/>
        </w:rPr>
        <w:t>applicable</w:t>
      </w:r>
      <w:r w:rsidR="00A03467" w:rsidRPr="00A55403">
        <w:rPr>
          <w:spacing w:val="-2"/>
        </w:rPr>
        <w:t>.</w:t>
      </w:r>
    </w:p>
    <w:p w14:paraId="748D2E5B" w14:textId="0FEF54B0" w:rsidR="00636DF8" w:rsidRPr="00A86E63" w:rsidRDefault="001C00BF" w:rsidP="00FB4370">
      <w:pPr>
        <w:pStyle w:val="Heading2"/>
      </w:pPr>
      <w:r w:rsidRPr="00A86E63">
        <w:t>02.04</w:t>
      </w:r>
      <w:r w:rsidR="004C25F0" w:rsidRPr="00A86E63">
        <w:tab/>
      </w:r>
      <w:r w:rsidR="00DF43A4" w:rsidRPr="00A86E63">
        <w:rPr>
          <w:u w:val="single"/>
        </w:rPr>
        <w:t>Radiation</w:t>
      </w:r>
      <w:r w:rsidR="00DF43A4" w:rsidRPr="00A86E63">
        <w:rPr>
          <w:spacing w:val="-6"/>
          <w:u w:val="single"/>
        </w:rPr>
        <w:t xml:space="preserve"> </w:t>
      </w:r>
      <w:r w:rsidR="00E37AC8" w:rsidRPr="00A86E63">
        <w:rPr>
          <w:u w:val="single"/>
        </w:rPr>
        <w:t xml:space="preserve">Exposure </w:t>
      </w:r>
      <w:r w:rsidR="00306E19" w:rsidRPr="00A86E63">
        <w:rPr>
          <w:u w:val="single"/>
        </w:rPr>
        <w:t>C</w:t>
      </w:r>
      <w:r w:rsidR="00E37AC8" w:rsidRPr="00A86E63">
        <w:rPr>
          <w:u w:val="single"/>
        </w:rPr>
        <w:t>ontrols</w:t>
      </w:r>
    </w:p>
    <w:p w14:paraId="3DEE6968" w14:textId="22D41DF6" w:rsidR="0013472F" w:rsidRPr="00A86E63" w:rsidRDefault="00254B61" w:rsidP="000B13F0">
      <w:pPr>
        <w:pStyle w:val="Requirement"/>
        <w:numPr>
          <w:ilvl w:val="0"/>
          <w:numId w:val="10"/>
        </w:numPr>
      </w:pPr>
      <w:r w:rsidRPr="00A86E63">
        <w:t xml:space="preserve">Verify that the licensee implements process </w:t>
      </w:r>
      <w:r w:rsidR="00AF2A0A" w:rsidRPr="00A86E63">
        <w:t xml:space="preserve">controls to limit occupational dose </w:t>
      </w:r>
      <w:r w:rsidR="00722E52" w:rsidRPr="00A86E63">
        <w:t xml:space="preserve">to as low as reasonably achievable </w:t>
      </w:r>
      <w:r w:rsidR="001117DE" w:rsidRPr="00A86E63">
        <w:t xml:space="preserve">with </w:t>
      </w:r>
      <w:r w:rsidR="00E311DB" w:rsidRPr="00A86E63">
        <w:t>an emphasis on engineered controls.</w:t>
      </w:r>
    </w:p>
    <w:p w14:paraId="748D2E61" w14:textId="365AE4FF" w:rsidR="00636DF8" w:rsidRPr="00A86E63" w:rsidRDefault="00BE2543" w:rsidP="00A86E63">
      <w:pPr>
        <w:pStyle w:val="SpecificGuidance"/>
      </w:pPr>
      <w:r w:rsidRPr="00A86E63">
        <w:t>Specific</w:t>
      </w:r>
      <w:r w:rsidR="00DF43A4" w:rsidRPr="00A86E63">
        <w:rPr>
          <w:spacing w:val="-10"/>
        </w:rPr>
        <w:t xml:space="preserve"> </w:t>
      </w:r>
      <w:r w:rsidR="007A70B3" w:rsidRPr="00A86E63">
        <w:rPr>
          <w:spacing w:val="-2"/>
        </w:rPr>
        <w:t>Requirements</w:t>
      </w:r>
    </w:p>
    <w:p w14:paraId="275950CD" w14:textId="77777777" w:rsidR="00654873" w:rsidRPr="00A86E63" w:rsidRDefault="00171EA7" w:rsidP="003A6629">
      <w:pPr>
        <w:pStyle w:val="BodyText"/>
        <w:numPr>
          <w:ilvl w:val="1"/>
          <w:numId w:val="20"/>
        </w:numPr>
      </w:pPr>
      <w:r w:rsidRPr="00A86E63">
        <w:t>Verify</w:t>
      </w:r>
      <w:r w:rsidRPr="00A86E63">
        <w:rPr>
          <w:spacing w:val="-8"/>
        </w:rPr>
        <w:t xml:space="preserve"> </w:t>
      </w:r>
      <w:r w:rsidRPr="00A86E63">
        <w:t>the</w:t>
      </w:r>
      <w:r w:rsidRPr="00A86E63">
        <w:rPr>
          <w:spacing w:val="-5"/>
        </w:rPr>
        <w:t xml:space="preserve"> </w:t>
      </w:r>
      <w:r w:rsidRPr="00A86E63">
        <w:t>licensee</w:t>
      </w:r>
      <w:r w:rsidRPr="00A86E63">
        <w:rPr>
          <w:spacing w:val="-5"/>
        </w:rPr>
        <w:t xml:space="preserve"> </w:t>
      </w:r>
      <w:r w:rsidRPr="00A86E63">
        <w:t>is</w:t>
      </w:r>
      <w:r w:rsidRPr="00A86E63">
        <w:rPr>
          <w:spacing w:val="-7"/>
        </w:rPr>
        <w:t xml:space="preserve"> </w:t>
      </w:r>
      <w:r w:rsidRPr="00A86E63">
        <w:t>in</w:t>
      </w:r>
      <w:r w:rsidRPr="00A86E63">
        <w:rPr>
          <w:spacing w:val="-5"/>
        </w:rPr>
        <w:t xml:space="preserve"> </w:t>
      </w:r>
      <w:r w:rsidRPr="00A86E63">
        <w:t>compliance</w:t>
      </w:r>
      <w:r w:rsidRPr="00A86E63">
        <w:rPr>
          <w:spacing w:val="-5"/>
        </w:rPr>
        <w:t xml:space="preserve"> </w:t>
      </w:r>
      <w:r w:rsidRPr="00A86E63">
        <w:t>with</w:t>
      </w:r>
      <w:r w:rsidRPr="00A86E63">
        <w:rPr>
          <w:spacing w:val="-6"/>
        </w:rPr>
        <w:t xml:space="preserve"> </w:t>
      </w:r>
      <w:r w:rsidRPr="00A86E63">
        <w:t>the</w:t>
      </w:r>
      <w:r w:rsidRPr="00A86E63">
        <w:rPr>
          <w:spacing w:val="-5"/>
        </w:rPr>
        <w:t xml:space="preserve"> </w:t>
      </w:r>
      <w:r w:rsidRPr="00A86E63">
        <w:t>license</w:t>
      </w:r>
      <w:r w:rsidRPr="00A86E63">
        <w:rPr>
          <w:spacing w:val="-5"/>
        </w:rPr>
        <w:t xml:space="preserve"> </w:t>
      </w:r>
      <w:r w:rsidRPr="00A86E63">
        <w:t>requirements</w:t>
      </w:r>
      <w:r w:rsidRPr="00A86E63">
        <w:rPr>
          <w:spacing w:val="-2"/>
        </w:rPr>
        <w:t xml:space="preserve"> </w:t>
      </w:r>
      <w:ins w:id="37" w:author="Author">
        <w:r w:rsidR="00654873" w:rsidRPr="00A86E63">
          <w:t>or procedures for implementation of radiation exposure controls.</w:t>
        </w:r>
      </w:ins>
    </w:p>
    <w:p w14:paraId="6CF291D6" w14:textId="67F640FD" w:rsidR="00240773" w:rsidRPr="00A86E63" w:rsidRDefault="00171EA7" w:rsidP="003A6629">
      <w:pPr>
        <w:pStyle w:val="BodyText"/>
        <w:numPr>
          <w:ilvl w:val="1"/>
          <w:numId w:val="20"/>
        </w:numPr>
      </w:pPr>
      <w:r w:rsidRPr="00A86E63">
        <w:t>Verify</w:t>
      </w:r>
      <w:r w:rsidRPr="00A86E63">
        <w:rPr>
          <w:spacing w:val="-4"/>
        </w:rPr>
        <w:t xml:space="preserve"> </w:t>
      </w:r>
      <w:r w:rsidRPr="00A86E63">
        <w:t>that</w:t>
      </w:r>
      <w:r w:rsidRPr="00A86E63">
        <w:rPr>
          <w:spacing w:val="-4"/>
        </w:rPr>
        <w:t xml:space="preserve"> </w:t>
      </w:r>
      <w:r w:rsidRPr="00A86E63">
        <w:t>the</w:t>
      </w:r>
      <w:r w:rsidRPr="00A86E63">
        <w:rPr>
          <w:spacing w:val="-5"/>
        </w:rPr>
        <w:t xml:space="preserve"> </w:t>
      </w:r>
      <w:r w:rsidRPr="00A86E63">
        <w:t>licensee</w:t>
      </w:r>
      <w:r w:rsidRPr="00A86E63">
        <w:rPr>
          <w:spacing w:val="-3"/>
        </w:rPr>
        <w:t xml:space="preserve"> </w:t>
      </w:r>
      <w:r w:rsidRPr="00A86E63">
        <w:t>uses,</w:t>
      </w:r>
      <w:r w:rsidRPr="00A86E63">
        <w:rPr>
          <w:spacing w:val="-4"/>
        </w:rPr>
        <w:t xml:space="preserve"> </w:t>
      </w:r>
      <w:r w:rsidRPr="00A86E63">
        <w:t>to</w:t>
      </w:r>
      <w:r w:rsidRPr="00A86E63">
        <w:rPr>
          <w:spacing w:val="-5"/>
        </w:rPr>
        <w:t xml:space="preserve"> </w:t>
      </w:r>
      <w:r w:rsidRPr="00A86E63">
        <w:t>the</w:t>
      </w:r>
      <w:r w:rsidRPr="00A86E63">
        <w:rPr>
          <w:spacing w:val="-5"/>
        </w:rPr>
        <w:t xml:space="preserve"> </w:t>
      </w:r>
      <w:r w:rsidRPr="00A86E63">
        <w:t>extent</w:t>
      </w:r>
      <w:r w:rsidRPr="00A86E63">
        <w:rPr>
          <w:spacing w:val="-1"/>
        </w:rPr>
        <w:t xml:space="preserve"> </w:t>
      </w:r>
      <w:r w:rsidRPr="00A86E63">
        <w:t>practical,</w:t>
      </w:r>
      <w:r w:rsidRPr="00A86E63">
        <w:rPr>
          <w:spacing w:val="-1"/>
        </w:rPr>
        <w:t xml:space="preserve"> </w:t>
      </w:r>
      <w:r w:rsidR="002B6478" w:rsidRPr="00A86E63">
        <w:rPr>
          <w:spacing w:val="-1"/>
        </w:rPr>
        <w:t xml:space="preserve">process or </w:t>
      </w:r>
      <w:r w:rsidRPr="00A86E63">
        <w:t>engineering</w:t>
      </w:r>
      <w:r w:rsidRPr="00A86E63">
        <w:rPr>
          <w:spacing w:val="-3"/>
        </w:rPr>
        <w:t xml:space="preserve"> </w:t>
      </w:r>
      <w:r w:rsidRPr="00A86E63">
        <w:t>controls</w:t>
      </w:r>
      <w:r w:rsidRPr="00A86E63">
        <w:rPr>
          <w:spacing w:val="-5"/>
        </w:rPr>
        <w:t xml:space="preserve"> </w:t>
      </w:r>
      <w:r w:rsidRPr="00A86E63">
        <w:t xml:space="preserve">to </w:t>
      </w:r>
      <w:ins w:id="38" w:author="Author">
        <w:r w:rsidR="00654873" w:rsidRPr="00A86E63">
          <w:t>get</w:t>
        </w:r>
        <w:r w:rsidR="00654873" w:rsidRPr="00A86E63" w:rsidDel="00654873">
          <w:t xml:space="preserve"> </w:t>
        </w:r>
      </w:ins>
      <w:r w:rsidRPr="00A86E63">
        <w:t xml:space="preserve">occupational doses </w:t>
      </w:r>
      <w:r w:rsidR="00306E19" w:rsidRPr="00A86E63">
        <w:t>ALARA</w:t>
      </w:r>
      <w:r w:rsidRPr="00A86E63">
        <w:t xml:space="preserve"> in accordance with 10 CFR 20.1101(b).</w:t>
      </w:r>
    </w:p>
    <w:p w14:paraId="748D2E64" w14:textId="4B7F6F49" w:rsidR="00636DF8" w:rsidRPr="00A86E63" w:rsidRDefault="00171EA7" w:rsidP="003A6629">
      <w:pPr>
        <w:pStyle w:val="BodyText"/>
        <w:numPr>
          <w:ilvl w:val="1"/>
          <w:numId w:val="20"/>
        </w:numPr>
      </w:pPr>
      <w:r w:rsidRPr="00A86E63">
        <w:t>Verify that the licensee uses, to the extent practical, process or engineering controls</w:t>
      </w:r>
      <w:r w:rsidRPr="00A86E63">
        <w:rPr>
          <w:spacing w:val="-5"/>
        </w:rPr>
        <w:t xml:space="preserve"> </w:t>
      </w:r>
      <w:r w:rsidRPr="00A86E63">
        <w:t>to</w:t>
      </w:r>
      <w:r w:rsidRPr="00A86E63">
        <w:rPr>
          <w:spacing w:val="-4"/>
        </w:rPr>
        <w:t xml:space="preserve"> </w:t>
      </w:r>
      <w:ins w:id="39" w:author="Author">
        <w:r w:rsidR="00483742" w:rsidRPr="00A86E63">
          <w:rPr>
            <w:spacing w:val="-4"/>
          </w:rPr>
          <w:t>keep</w:t>
        </w:r>
      </w:ins>
      <w:r w:rsidRPr="00A86E63" w:rsidDel="00654873">
        <w:rPr>
          <w:spacing w:val="-4"/>
        </w:rPr>
        <w:t xml:space="preserve"> </w:t>
      </w:r>
      <w:r w:rsidRPr="00A86E63">
        <w:t>the</w:t>
      </w:r>
      <w:r w:rsidRPr="00A86E63">
        <w:rPr>
          <w:spacing w:val="-5"/>
        </w:rPr>
        <w:t xml:space="preserve"> </w:t>
      </w:r>
      <w:r w:rsidRPr="00A86E63">
        <w:t>concentration</w:t>
      </w:r>
      <w:r w:rsidRPr="00A86E63">
        <w:rPr>
          <w:spacing w:val="-3"/>
        </w:rPr>
        <w:t xml:space="preserve"> </w:t>
      </w:r>
      <w:r w:rsidRPr="00A86E63">
        <w:t>of</w:t>
      </w:r>
      <w:r w:rsidRPr="00A86E63">
        <w:rPr>
          <w:spacing w:val="-4"/>
        </w:rPr>
        <w:t xml:space="preserve"> </w:t>
      </w:r>
      <w:r w:rsidRPr="00A86E63">
        <w:t>airborne</w:t>
      </w:r>
      <w:r w:rsidRPr="00A86E63">
        <w:rPr>
          <w:spacing w:val="-5"/>
        </w:rPr>
        <w:t xml:space="preserve"> </w:t>
      </w:r>
      <w:r w:rsidRPr="00A86E63">
        <w:t>radioactive</w:t>
      </w:r>
      <w:r w:rsidRPr="00A86E63">
        <w:rPr>
          <w:spacing w:val="-5"/>
        </w:rPr>
        <w:t xml:space="preserve"> </w:t>
      </w:r>
      <w:r w:rsidRPr="00A86E63">
        <w:t>material</w:t>
      </w:r>
      <w:r w:rsidRPr="00A86E63">
        <w:rPr>
          <w:spacing w:val="-4"/>
        </w:rPr>
        <w:t xml:space="preserve"> </w:t>
      </w:r>
      <w:r w:rsidRPr="00A86E63">
        <w:t xml:space="preserve">in </w:t>
      </w:r>
      <w:ins w:id="40" w:author="Author">
        <w:r w:rsidR="00483742" w:rsidRPr="00A86E63" w:rsidDel="00654873">
          <w:t>compliance</w:t>
        </w:r>
        <w:r w:rsidR="00483742" w:rsidRPr="00A86E63" w:rsidDel="00483742">
          <w:t xml:space="preserve"> </w:t>
        </w:r>
      </w:ins>
      <w:r w:rsidRPr="00A86E63">
        <w:t>with 10 CFR 20.1701.</w:t>
      </w:r>
    </w:p>
    <w:p w14:paraId="748D2E65" w14:textId="43EBEB4F" w:rsidR="00636DF8" w:rsidRPr="00A86E63" w:rsidRDefault="00AE23EB" w:rsidP="001323E3">
      <w:pPr>
        <w:pStyle w:val="Heading2"/>
        <w:ind w:left="0" w:firstLine="0"/>
      </w:pPr>
      <w:r w:rsidRPr="00A86E63">
        <w:t>02.05</w:t>
      </w:r>
      <w:r w:rsidR="00486084" w:rsidRPr="00A86E63">
        <w:tab/>
      </w:r>
      <w:r w:rsidR="00483D62" w:rsidRPr="00A86E63">
        <w:rPr>
          <w:u w:val="single"/>
        </w:rPr>
        <w:t>Calibration and Radiation Surveys</w:t>
      </w:r>
    </w:p>
    <w:p w14:paraId="2851E795" w14:textId="77777777" w:rsidR="0018712B" w:rsidRPr="00A86E63" w:rsidRDefault="00B64BC4" w:rsidP="000B13F0">
      <w:pPr>
        <w:pStyle w:val="Requirement"/>
        <w:numPr>
          <w:ilvl w:val="0"/>
          <w:numId w:val="11"/>
        </w:numPr>
      </w:pPr>
      <w:r w:rsidRPr="00A86E63">
        <w:t xml:space="preserve">Verify the radiation survey program is documented and implemented in accordance with 10 CFR 20 and the license application. </w:t>
      </w:r>
    </w:p>
    <w:p w14:paraId="4573106A" w14:textId="1E7EA14B" w:rsidR="0018712B" w:rsidRPr="00A86E63" w:rsidRDefault="0093733A" w:rsidP="000B13F0">
      <w:pPr>
        <w:pStyle w:val="Requirement"/>
        <w:numPr>
          <w:ilvl w:val="0"/>
          <w:numId w:val="11"/>
        </w:numPr>
      </w:pPr>
      <w:r w:rsidRPr="00A86E63">
        <w:t xml:space="preserve">Verify </w:t>
      </w:r>
      <w:r w:rsidR="00B64BC4" w:rsidRPr="00A86E63">
        <w:t>the licensee uses appropriate equipment and instruments for performing contamination and radiation surveys</w:t>
      </w:r>
      <w:r w:rsidR="00A03467" w:rsidRPr="00A86E63">
        <w:t>.</w:t>
      </w:r>
      <w:r w:rsidR="00B64BC4" w:rsidRPr="00A86E63">
        <w:t xml:space="preserve"> </w:t>
      </w:r>
    </w:p>
    <w:p w14:paraId="748D2E69" w14:textId="5096D4EB" w:rsidR="00636DF8" w:rsidRPr="00A86E63" w:rsidRDefault="00B64BC4" w:rsidP="000B13F0">
      <w:pPr>
        <w:pStyle w:val="Requirement"/>
        <w:numPr>
          <w:ilvl w:val="0"/>
          <w:numId w:val="11"/>
        </w:numPr>
      </w:pPr>
      <w:r w:rsidRPr="00A86E63">
        <w:t>Verify the equipment and instruments are calibrated in accordance with 10 CFR 20 and the license application.</w:t>
      </w:r>
    </w:p>
    <w:p w14:paraId="748D2E6A" w14:textId="53C43CD2" w:rsidR="00636DF8" w:rsidRPr="00A86E63" w:rsidRDefault="00BE2543" w:rsidP="00A86E63">
      <w:pPr>
        <w:pStyle w:val="SpecificGuidance"/>
      </w:pPr>
      <w:r w:rsidRPr="00A86E63">
        <w:t>Specific</w:t>
      </w:r>
      <w:r w:rsidR="00DF43A4" w:rsidRPr="00A86E63">
        <w:rPr>
          <w:spacing w:val="-10"/>
        </w:rPr>
        <w:t xml:space="preserve"> </w:t>
      </w:r>
      <w:r w:rsidR="0987E861" w:rsidRPr="00A86E63">
        <w:rPr>
          <w:spacing w:val="-10"/>
        </w:rPr>
        <w:t>Requirements</w:t>
      </w:r>
    </w:p>
    <w:p w14:paraId="3FA61D8A" w14:textId="2A5E344F" w:rsidR="00E04941" w:rsidRPr="00A86E63" w:rsidRDefault="00E04941" w:rsidP="003A6629">
      <w:pPr>
        <w:pStyle w:val="BodyText"/>
        <w:numPr>
          <w:ilvl w:val="1"/>
          <w:numId w:val="21"/>
        </w:numPr>
      </w:pPr>
      <w:r w:rsidRPr="00A86E63">
        <w:t>Verify that instruments and equipment used for quantitative radiation measurements</w:t>
      </w:r>
      <w:r w:rsidRPr="00A86E63">
        <w:rPr>
          <w:spacing w:val="-4"/>
        </w:rPr>
        <w:t xml:space="preserve"> </w:t>
      </w:r>
      <w:r w:rsidRPr="00A86E63">
        <w:t>are</w:t>
      </w:r>
      <w:r w:rsidRPr="00A86E63">
        <w:rPr>
          <w:spacing w:val="-5"/>
        </w:rPr>
        <w:t xml:space="preserve"> </w:t>
      </w:r>
      <w:r w:rsidRPr="00A86E63">
        <w:t>calibrated</w:t>
      </w:r>
      <w:r w:rsidRPr="00A86E63">
        <w:rPr>
          <w:spacing w:val="-5"/>
        </w:rPr>
        <w:t xml:space="preserve"> </w:t>
      </w:r>
      <w:r w:rsidRPr="00A86E63">
        <w:t>periodically</w:t>
      </w:r>
      <w:r w:rsidRPr="00A86E63">
        <w:rPr>
          <w:spacing w:val="-4"/>
        </w:rPr>
        <w:t xml:space="preserve"> </w:t>
      </w:r>
      <w:r w:rsidRPr="00A86E63">
        <w:t>in</w:t>
      </w:r>
      <w:r w:rsidRPr="00A86E63">
        <w:rPr>
          <w:spacing w:val="-5"/>
        </w:rPr>
        <w:t xml:space="preserve"> </w:t>
      </w:r>
      <w:r w:rsidRPr="00A86E63">
        <w:t>accordance</w:t>
      </w:r>
      <w:r w:rsidRPr="00A86E63">
        <w:rPr>
          <w:spacing w:val="-5"/>
        </w:rPr>
        <w:t xml:space="preserve"> </w:t>
      </w:r>
      <w:r w:rsidRPr="00A86E63">
        <w:t>with</w:t>
      </w:r>
      <w:r w:rsidRPr="00A86E63">
        <w:rPr>
          <w:spacing w:val="-5"/>
        </w:rPr>
        <w:t xml:space="preserve"> </w:t>
      </w:r>
      <w:r w:rsidRPr="00A86E63">
        <w:t>10</w:t>
      </w:r>
      <w:r w:rsidRPr="00A86E63">
        <w:rPr>
          <w:spacing w:val="-7"/>
        </w:rPr>
        <w:t xml:space="preserve"> </w:t>
      </w:r>
      <w:r w:rsidRPr="00A86E63">
        <w:t>CFR</w:t>
      </w:r>
      <w:r w:rsidRPr="00A86E63">
        <w:rPr>
          <w:spacing w:val="-6"/>
        </w:rPr>
        <w:t xml:space="preserve"> </w:t>
      </w:r>
      <w:r w:rsidRPr="00A86E63">
        <w:t>20.1501(</w:t>
      </w:r>
      <w:r w:rsidR="0018570D" w:rsidRPr="00A86E63">
        <w:t>c</w:t>
      </w:r>
      <w:r w:rsidRPr="00A86E63">
        <w:t>).</w:t>
      </w:r>
    </w:p>
    <w:p w14:paraId="1C9847BA" w14:textId="1C99F622" w:rsidR="00654873" w:rsidRPr="00A86E63" w:rsidRDefault="00654873" w:rsidP="003A6629">
      <w:pPr>
        <w:pStyle w:val="BodyText"/>
        <w:numPr>
          <w:ilvl w:val="1"/>
          <w:numId w:val="21"/>
        </w:numPr>
      </w:pPr>
      <w:ins w:id="41" w:author="Author">
        <w:r w:rsidRPr="00A86E63">
          <w:t xml:space="preserve">Determine that the performance of radiation detection instruments and </w:t>
        </w:r>
        <w:r w:rsidR="00483742" w:rsidRPr="00A86E63">
          <w:t>equipment</w:t>
        </w:r>
        <w:r w:rsidRPr="00A86E63">
          <w:t xml:space="preserve"> is in accordance with license requirements and procedures.</w:t>
        </w:r>
      </w:ins>
    </w:p>
    <w:p w14:paraId="1BBE6DFE" w14:textId="2B60330C" w:rsidR="00E04941" w:rsidRPr="00A86E63" w:rsidRDefault="00EA1EB3" w:rsidP="003A6629">
      <w:pPr>
        <w:pStyle w:val="BodyText"/>
        <w:numPr>
          <w:ilvl w:val="1"/>
          <w:numId w:val="21"/>
        </w:numPr>
      </w:pPr>
      <w:r w:rsidRPr="00A86E63">
        <w:lastRenderedPageBreak/>
        <w:t>Determine that the survey equipment utilized is reasonable under the circumstances to evaluate the magnitude and extent of radiation levels, concentrations</w:t>
      </w:r>
      <w:r w:rsidRPr="00A86E63">
        <w:rPr>
          <w:spacing w:val="-4"/>
        </w:rPr>
        <w:t xml:space="preserve"> </w:t>
      </w:r>
      <w:r w:rsidRPr="00A86E63">
        <w:t>or</w:t>
      </w:r>
      <w:r w:rsidRPr="00A86E63">
        <w:rPr>
          <w:spacing w:val="-4"/>
        </w:rPr>
        <w:t xml:space="preserve"> </w:t>
      </w:r>
      <w:r w:rsidRPr="00A86E63">
        <w:t>quantities</w:t>
      </w:r>
      <w:r w:rsidRPr="00A86E63">
        <w:rPr>
          <w:spacing w:val="-5"/>
        </w:rPr>
        <w:t xml:space="preserve"> </w:t>
      </w:r>
      <w:r w:rsidRPr="00A86E63">
        <w:t>of</w:t>
      </w:r>
      <w:r w:rsidRPr="00A86E63">
        <w:rPr>
          <w:spacing w:val="-5"/>
        </w:rPr>
        <w:t xml:space="preserve"> </w:t>
      </w:r>
      <w:r w:rsidRPr="00A86E63">
        <w:t>radioactive</w:t>
      </w:r>
      <w:r w:rsidRPr="00A86E63">
        <w:rPr>
          <w:spacing w:val="-7"/>
        </w:rPr>
        <w:t xml:space="preserve"> </w:t>
      </w:r>
      <w:r w:rsidRPr="00A86E63">
        <w:t>material,</w:t>
      </w:r>
      <w:r w:rsidRPr="00A86E63">
        <w:rPr>
          <w:spacing w:val="-3"/>
        </w:rPr>
        <w:t xml:space="preserve"> </w:t>
      </w:r>
      <w:r w:rsidRPr="00A86E63">
        <w:t>and</w:t>
      </w:r>
      <w:r w:rsidRPr="00A86E63">
        <w:rPr>
          <w:spacing w:val="-1"/>
        </w:rPr>
        <w:t xml:space="preserve"> </w:t>
      </w:r>
      <w:ins w:id="42" w:author="Author">
        <w:r w:rsidR="00654873" w:rsidRPr="00A86E63">
          <w:rPr>
            <w:spacing w:val="-7"/>
          </w:rPr>
          <w:t xml:space="preserve">any </w:t>
        </w:r>
      </w:ins>
      <w:r w:rsidRPr="00A86E63">
        <w:t>potential</w:t>
      </w:r>
      <w:r w:rsidRPr="00A86E63">
        <w:rPr>
          <w:spacing w:val="-6"/>
        </w:rPr>
        <w:t xml:space="preserve"> </w:t>
      </w:r>
      <w:r w:rsidRPr="00A86E63">
        <w:t>radiological hazards as required by 10 CFR 20.1501(a).</w:t>
      </w:r>
    </w:p>
    <w:p w14:paraId="33E1DC77" w14:textId="662C6F1A" w:rsidR="00EC2F43" w:rsidRPr="00A86E63" w:rsidRDefault="00EC2F43" w:rsidP="003A6629">
      <w:pPr>
        <w:pStyle w:val="BodyText"/>
        <w:numPr>
          <w:ilvl w:val="1"/>
          <w:numId w:val="21"/>
        </w:numPr>
      </w:pPr>
      <w:r w:rsidRPr="00A86E63">
        <w:t>Verify</w:t>
      </w:r>
      <w:r w:rsidRPr="00A86E63">
        <w:rPr>
          <w:spacing w:val="-4"/>
        </w:rPr>
        <w:t xml:space="preserve"> </w:t>
      </w:r>
      <w:r w:rsidRPr="00A86E63">
        <w:t>that</w:t>
      </w:r>
      <w:r w:rsidRPr="00A86E63">
        <w:rPr>
          <w:spacing w:val="-4"/>
        </w:rPr>
        <w:t xml:space="preserve"> </w:t>
      </w:r>
      <w:r w:rsidRPr="00A86E63">
        <w:t>the</w:t>
      </w:r>
      <w:r w:rsidRPr="00A86E63">
        <w:rPr>
          <w:spacing w:val="-5"/>
        </w:rPr>
        <w:t xml:space="preserve"> </w:t>
      </w:r>
      <w:r w:rsidRPr="00A86E63">
        <w:t>licensee</w:t>
      </w:r>
      <w:r w:rsidRPr="00A86E63">
        <w:rPr>
          <w:spacing w:val="-3"/>
        </w:rPr>
        <w:t xml:space="preserve"> </w:t>
      </w:r>
      <w:r w:rsidRPr="00A86E63">
        <w:t>is</w:t>
      </w:r>
      <w:r w:rsidRPr="00A86E63">
        <w:rPr>
          <w:spacing w:val="-5"/>
        </w:rPr>
        <w:t xml:space="preserve"> </w:t>
      </w:r>
      <w:r w:rsidRPr="00A86E63">
        <w:t>in</w:t>
      </w:r>
      <w:r w:rsidRPr="00A86E63">
        <w:rPr>
          <w:spacing w:val="-3"/>
        </w:rPr>
        <w:t xml:space="preserve"> </w:t>
      </w:r>
      <w:r w:rsidRPr="00A86E63">
        <w:t>compliance</w:t>
      </w:r>
      <w:r w:rsidRPr="00A86E63">
        <w:rPr>
          <w:spacing w:val="-3"/>
        </w:rPr>
        <w:t xml:space="preserve"> </w:t>
      </w:r>
      <w:r w:rsidRPr="00A86E63">
        <w:t>with</w:t>
      </w:r>
      <w:r w:rsidRPr="00A86E63">
        <w:rPr>
          <w:spacing w:val="-1"/>
        </w:rPr>
        <w:t xml:space="preserve"> </w:t>
      </w:r>
      <w:r w:rsidRPr="00A86E63">
        <w:t>contamination</w:t>
      </w:r>
      <w:r w:rsidRPr="00A86E63">
        <w:rPr>
          <w:spacing w:val="-3"/>
        </w:rPr>
        <w:t xml:space="preserve"> </w:t>
      </w:r>
      <w:r w:rsidRPr="00A86E63">
        <w:t>control</w:t>
      </w:r>
      <w:r w:rsidRPr="00A86E63">
        <w:rPr>
          <w:spacing w:val="-4"/>
        </w:rPr>
        <w:t xml:space="preserve"> </w:t>
      </w:r>
      <w:r w:rsidRPr="00A86E63">
        <w:t xml:space="preserve">and/or contamination surveys as required </w:t>
      </w:r>
      <w:ins w:id="43" w:author="Author">
        <w:r w:rsidR="00654873" w:rsidRPr="00A86E63">
          <w:t xml:space="preserve">by </w:t>
        </w:r>
      </w:ins>
      <w:r w:rsidRPr="00A86E63">
        <w:t>the license.</w:t>
      </w:r>
    </w:p>
    <w:p w14:paraId="7770C2A8" w14:textId="5CE0B7FC" w:rsidR="00306E19" w:rsidRPr="007049A7" w:rsidRDefault="00EC2F43" w:rsidP="003A6629">
      <w:pPr>
        <w:pStyle w:val="BodyText"/>
        <w:numPr>
          <w:ilvl w:val="1"/>
          <w:numId w:val="21"/>
        </w:numPr>
      </w:pPr>
      <w:r w:rsidRPr="00A86E63">
        <w:t>Determine</w:t>
      </w:r>
      <w:r w:rsidRPr="00A86E63">
        <w:rPr>
          <w:spacing w:val="-8"/>
        </w:rPr>
        <w:t xml:space="preserve"> </w:t>
      </w:r>
      <w:r w:rsidRPr="00A86E63">
        <w:t>that</w:t>
      </w:r>
      <w:r w:rsidRPr="00A86E63">
        <w:rPr>
          <w:spacing w:val="-7"/>
        </w:rPr>
        <w:t xml:space="preserve"> </w:t>
      </w:r>
      <w:r w:rsidRPr="00A86E63">
        <w:t>the</w:t>
      </w:r>
      <w:r w:rsidRPr="00A86E63">
        <w:rPr>
          <w:spacing w:val="-6"/>
        </w:rPr>
        <w:t xml:space="preserve"> </w:t>
      </w:r>
      <w:r w:rsidRPr="00A86E63">
        <w:t>licensee</w:t>
      </w:r>
      <w:r w:rsidRPr="00A86E63">
        <w:rPr>
          <w:spacing w:val="-6"/>
        </w:rPr>
        <w:t xml:space="preserve"> </w:t>
      </w:r>
      <w:r w:rsidRPr="00A86E63">
        <w:t>performs</w:t>
      </w:r>
      <w:r w:rsidRPr="00A86E63">
        <w:rPr>
          <w:spacing w:val="-8"/>
        </w:rPr>
        <w:t xml:space="preserve"> </w:t>
      </w:r>
      <w:r w:rsidRPr="00A86E63">
        <w:t>radiation</w:t>
      </w:r>
      <w:r w:rsidRPr="00A86E63">
        <w:rPr>
          <w:spacing w:val="-6"/>
        </w:rPr>
        <w:t xml:space="preserve"> </w:t>
      </w:r>
      <w:r w:rsidRPr="00A86E63">
        <w:t>surveys</w:t>
      </w:r>
      <w:r w:rsidRPr="00A86E63">
        <w:rPr>
          <w:spacing w:val="-6"/>
        </w:rPr>
        <w:t xml:space="preserve"> </w:t>
      </w:r>
      <w:r w:rsidRPr="00A86E63">
        <w:t>in</w:t>
      </w:r>
      <w:r w:rsidRPr="00A86E63">
        <w:rPr>
          <w:spacing w:val="-6"/>
        </w:rPr>
        <w:t xml:space="preserve"> </w:t>
      </w:r>
      <w:r w:rsidRPr="00A86E63">
        <w:t>accordance</w:t>
      </w:r>
      <w:r w:rsidRPr="007049A7">
        <w:t xml:space="preserve"> wi</w:t>
      </w:r>
      <w:r w:rsidR="00306E19" w:rsidRPr="007049A7">
        <w:t xml:space="preserve">th </w:t>
      </w:r>
      <w:r w:rsidRPr="007049A7">
        <w:t>10</w:t>
      </w:r>
      <w:r w:rsidR="007049A7" w:rsidRPr="007049A7">
        <w:t> </w:t>
      </w:r>
      <w:r w:rsidRPr="007049A7">
        <w:t>CFR 20.1501(a) and (b) and the license requirements.</w:t>
      </w:r>
      <w:r w:rsidR="00306E19" w:rsidRPr="007049A7">
        <w:t xml:space="preserve"> </w:t>
      </w:r>
    </w:p>
    <w:p w14:paraId="6199EDF0" w14:textId="772BFAB6" w:rsidR="00EC2F43" w:rsidRPr="00A86E63" w:rsidRDefault="00EC2F43" w:rsidP="003A6629">
      <w:pPr>
        <w:pStyle w:val="BodyText"/>
        <w:numPr>
          <w:ilvl w:val="1"/>
          <w:numId w:val="21"/>
        </w:numPr>
      </w:pPr>
      <w:r w:rsidRPr="00A86E63">
        <w:t>Verify</w:t>
      </w:r>
      <w:r w:rsidRPr="00A86E63">
        <w:rPr>
          <w:spacing w:val="-7"/>
        </w:rPr>
        <w:t xml:space="preserve"> </w:t>
      </w:r>
      <w:r w:rsidRPr="00A86E63">
        <w:t>that</w:t>
      </w:r>
      <w:r w:rsidRPr="00A86E63">
        <w:rPr>
          <w:spacing w:val="-6"/>
        </w:rPr>
        <w:t xml:space="preserve"> </w:t>
      </w:r>
      <w:r w:rsidRPr="00A86E63">
        <w:t>the</w:t>
      </w:r>
      <w:r w:rsidRPr="00A86E63">
        <w:rPr>
          <w:spacing w:val="-7"/>
        </w:rPr>
        <w:t xml:space="preserve"> </w:t>
      </w:r>
      <w:r w:rsidR="00A6198E" w:rsidRPr="00A86E63">
        <w:rPr>
          <w:spacing w:val="-7"/>
        </w:rPr>
        <w:t xml:space="preserve">contamination survey and </w:t>
      </w:r>
      <w:r w:rsidRPr="00A86E63">
        <w:t>radiation</w:t>
      </w:r>
      <w:r w:rsidRPr="00A86E63">
        <w:rPr>
          <w:spacing w:val="-5"/>
        </w:rPr>
        <w:t xml:space="preserve"> </w:t>
      </w:r>
      <w:r w:rsidRPr="00A86E63">
        <w:t>survey</w:t>
      </w:r>
      <w:r w:rsidRPr="00A86E63">
        <w:rPr>
          <w:spacing w:val="-5"/>
        </w:rPr>
        <w:t xml:space="preserve"> </w:t>
      </w:r>
      <w:r w:rsidRPr="00A86E63">
        <w:t>program</w:t>
      </w:r>
      <w:r w:rsidR="00A6198E" w:rsidRPr="00A86E63">
        <w:t>s</w:t>
      </w:r>
      <w:r w:rsidRPr="00A86E63">
        <w:rPr>
          <w:spacing w:val="-3"/>
        </w:rPr>
        <w:t xml:space="preserve"> </w:t>
      </w:r>
      <w:ins w:id="44" w:author="Author">
        <w:r w:rsidR="00654873" w:rsidRPr="00A86E63">
          <w:rPr>
            <w:spacing w:val="-3"/>
          </w:rPr>
          <w:t xml:space="preserve">comply with </w:t>
        </w:r>
      </w:ins>
      <w:r w:rsidRPr="00A86E63">
        <w:t>posting</w:t>
      </w:r>
      <w:r w:rsidRPr="00A86E63">
        <w:rPr>
          <w:spacing w:val="-7"/>
        </w:rPr>
        <w:t xml:space="preserve"> </w:t>
      </w:r>
      <w:r w:rsidRPr="00A86E63">
        <w:t>requirements</w:t>
      </w:r>
      <w:r w:rsidRPr="00A86E63">
        <w:rPr>
          <w:spacing w:val="-4"/>
        </w:rPr>
        <w:t xml:space="preserve"> </w:t>
      </w:r>
      <w:r w:rsidRPr="00A86E63">
        <w:rPr>
          <w:spacing w:val="-5"/>
        </w:rPr>
        <w:t>i</w:t>
      </w:r>
      <w:r w:rsidRPr="007049A7">
        <w:t>n</w:t>
      </w:r>
      <w:r w:rsidR="00306E19" w:rsidRPr="007049A7">
        <w:t xml:space="preserve"> </w:t>
      </w:r>
      <w:r w:rsidRPr="007049A7">
        <w:t>10 CFR 20.1902</w:t>
      </w:r>
      <w:r w:rsidR="00AC4F07" w:rsidRPr="007049A7">
        <w:t xml:space="preserve"> </w:t>
      </w:r>
      <w:r w:rsidR="00AC4F07" w:rsidRPr="00A86E63">
        <w:rPr>
          <w:spacing w:val="-2"/>
        </w:rPr>
        <w:t>and the license application</w:t>
      </w:r>
      <w:r w:rsidRPr="00A86E63">
        <w:rPr>
          <w:spacing w:val="-2"/>
        </w:rPr>
        <w:t>.</w:t>
      </w:r>
    </w:p>
    <w:p w14:paraId="021D5478" w14:textId="1B6BF436" w:rsidR="00EC2F43" w:rsidRPr="00A86E63" w:rsidRDefault="00EC2F43" w:rsidP="003A6629">
      <w:pPr>
        <w:pStyle w:val="BodyText"/>
        <w:numPr>
          <w:ilvl w:val="1"/>
          <w:numId w:val="21"/>
        </w:numPr>
      </w:pPr>
      <w:r w:rsidRPr="00A86E63">
        <w:t>Verify</w:t>
      </w:r>
      <w:r w:rsidRPr="00A86E63">
        <w:rPr>
          <w:spacing w:val="-4"/>
        </w:rPr>
        <w:t xml:space="preserve"> </w:t>
      </w:r>
      <w:r w:rsidRPr="00A86E63">
        <w:t>that</w:t>
      </w:r>
      <w:r w:rsidRPr="00A86E63">
        <w:rPr>
          <w:spacing w:val="-4"/>
        </w:rPr>
        <w:t xml:space="preserve"> </w:t>
      </w:r>
      <w:r w:rsidRPr="00A86E63">
        <w:t>the</w:t>
      </w:r>
      <w:r w:rsidRPr="00A86E63">
        <w:rPr>
          <w:spacing w:val="-5"/>
        </w:rPr>
        <w:t xml:space="preserve"> </w:t>
      </w:r>
      <w:r w:rsidR="00422A17" w:rsidRPr="00A86E63">
        <w:rPr>
          <w:spacing w:val="-5"/>
        </w:rPr>
        <w:t xml:space="preserve">contamination and </w:t>
      </w:r>
      <w:r w:rsidRPr="00A86E63">
        <w:t>radiation</w:t>
      </w:r>
      <w:r w:rsidRPr="00A86E63">
        <w:rPr>
          <w:spacing w:val="-3"/>
        </w:rPr>
        <w:t xml:space="preserve"> </w:t>
      </w:r>
      <w:r w:rsidRPr="00A86E63">
        <w:t>survey</w:t>
      </w:r>
      <w:r w:rsidRPr="00A86E63">
        <w:rPr>
          <w:spacing w:val="-5"/>
        </w:rPr>
        <w:t xml:space="preserve"> </w:t>
      </w:r>
      <w:r w:rsidRPr="00A86E63">
        <w:t>records</w:t>
      </w:r>
      <w:r w:rsidRPr="00A86E63">
        <w:rPr>
          <w:spacing w:val="-3"/>
        </w:rPr>
        <w:t xml:space="preserve"> </w:t>
      </w:r>
      <w:r w:rsidRPr="00A86E63">
        <w:t>are</w:t>
      </w:r>
      <w:r w:rsidRPr="00A86E63">
        <w:rPr>
          <w:spacing w:val="-5"/>
        </w:rPr>
        <w:t xml:space="preserve"> </w:t>
      </w:r>
      <w:r w:rsidRPr="00A86E63">
        <w:t>maintained</w:t>
      </w:r>
      <w:r w:rsidRPr="00A86E63">
        <w:rPr>
          <w:spacing w:val="-3"/>
        </w:rPr>
        <w:t xml:space="preserve"> </w:t>
      </w:r>
      <w:r w:rsidRPr="00A86E63">
        <w:t>in</w:t>
      </w:r>
      <w:r w:rsidRPr="00A86E63">
        <w:rPr>
          <w:spacing w:val="-3"/>
        </w:rPr>
        <w:t xml:space="preserve"> </w:t>
      </w:r>
      <w:r w:rsidRPr="00A86E63">
        <w:t>accordance</w:t>
      </w:r>
      <w:r w:rsidRPr="00A86E63">
        <w:rPr>
          <w:spacing w:val="-5"/>
        </w:rPr>
        <w:t xml:space="preserve"> </w:t>
      </w:r>
      <w:r w:rsidRPr="00A86E63">
        <w:t>with 10 CFR 20.2103</w:t>
      </w:r>
      <w:r w:rsidR="00422A17" w:rsidRPr="00A86E63">
        <w:t xml:space="preserve"> </w:t>
      </w:r>
      <w:r w:rsidR="00AC4F07" w:rsidRPr="00A86E63">
        <w:t>and the license application</w:t>
      </w:r>
      <w:r w:rsidRPr="00A86E63">
        <w:t>.</w:t>
      </w:r>
    </w:p>
    <w:p w14:paraId="748D2E97" w14:textId="319ECB47" w:rsidR="00636DF8" w:rsidRPr="00A86E63" w:rsidRDefault="00265801" w:rsidP="00100279">
      <w:pPr>
        <w:pStyle w:val="Heading2"/>
      </w:pPr>
      <w:r w:rsidRPr="00A86E63">
        <w:t>02.06</w:t>
      </w:r>
      <w:r w:rsidR="000B4C67" w:rsidRPr="00A86E63">
        <w:tab/>
      </w:r>
      <w:r w:rsidR="00DF43A4" w:rsidRPr="00A86E63">
        <w:rPr>
          <w:u w:val="single"/>
        </w:rPr>
        <w:t>Posting</w:t>
      </w:r>
      <w:r w:rsidR="007D3389" w:rsidRPr="00A86E63">
        <w:rPr>
          <w:u w:val="single"/>
        </w:rPr>
        <w:t>s</w:t>
      </w:r>
      <w:r w:rsidR="00A34F0D" w:rsidRPr="00A86E63">
        <w:rPr>
          <w:u w:val="single"/>
        </w:rPr>
        <w:t xml:space="preserve"> and </w:t>
      </w:r>
      <w:r w:rsidR="007D3389" w:rsidRPr="00A86E63">
        <w:rPr>
          <w:u w:val="single"/>
        </w:rPr>
        <w:t>L</w:t>
      </w:r>
      <w:r w:rsidR="0036004D" w:rsidRPr="00A86E63">
        <w:rPr>
          <w:u w:val="single"/>
        </w:rPr>
        <w:t>abeling</w:t>
      </w:r>
    </w:p>
    <w:p w14:paraId="1D75B5CB" w14:textId="746B6560" w:rsidR="00ED73E0" w:rsidRPr="00A86E63" w:rsidRDefault="0097097F" w:rsidP="000B13F0">
      <w:pPr>
        <w:pStyle w:val="Requirement"/>
        <w:numPr>
          <w:ilvl w:val="0"/>
          <w:numId w:val="12"/>
        </w:numPr>
      </w:pPr>
      <w:r w:rsidRPr="00A86E63">
        <w:t>Verify</w:t>
      </w:r>
      <w:r w:rsidR="00DF43A4" w:rsidRPr="00A86E63">
        <w:t xml:space="preserve"> the </w:t>
      </w:r>
      <w:r w:rsidRPr="00A86E63">
        <w:t xml:space="preserve">Licensee is </w:t>
      </w:r>
      <w:r w:rsidR="00531662" w:rsidRPr="00A86E63">
        <w:t xml:space="preserve">posting </w:t>
      </w:r>
      <w:r w:rsidR="00DF43A4" w:rsidRPr="00A86E63">
        <w:t xml:space="preserve">areas </w:t>
      </w:r>
      <w:r w:rsidR="00780C95" w:rsidRPr="00A86E63">
        <w:t xml:space="preserve">and labeling </w:t>
      </w:r>
      <w:r w:rsidR="008674CC" w:rsidRPr="00A86E63">
        <w:t>containers and sealed sources</w:t>
      </w:r>
      <w:r w:rsidR="00DF43A4" w:rsidRPr="00A86E63">
        <w:t xml:space="preserve"> in accordance with 10 CFR 20</w:t>
      </w:r>
      <w:r w:rsidR="00477E36" w:rsidRPr="00A86E63">
        <w:t xml:space="preserve"> and</w:t>
      </w:r>
      <w:r w:rsidR="00DF43A4" w:rsidRPr="00A86E63" w:rsidDel="00B602A8">
        <w:t xml:space="preserve"> the license</w:t>
      </w:r>
      <w:r w:rsidR="00217D6C" w:rsidRPr="00A86E63">
        <w:t xml:space="preserve">. </w:t>
      </w:r>
    </w:p>
    <w:p w14:paraId="748D2E9D" w14:textId="588841F6" w:rsidR="00636DF8" w:rsidRPr="00A86E63" w:rsidRDefault="009A7553" w:rsidP="009A7553">
      <w:pPr>
        <w:pStyle w:val="SpecificGuidance"/>
      </w:pPr>
      <w:r w:rsidRPr="00A86E63">
        <w:t>Specific</w:t>
      </w:r>
      <w:r w:rsidR="00DF43A4" w:rsidRPr="00A86E63">
        <w:rPr>
          <w:spacing w:val="-10"/>
        </w:rPr>
        <w:t xml:space="preserve"> </w:t>
      </w:r>
      <w:r w:rsidR="007A70B3" w:rsidRPr="00A86E63">
        <w:rPr>
          <w:spacing w:val="-2"/>
        </w:rPr>
        <w:t>Requirements</w:t>
      </w:r>
    </w:p>
    <w:p w14:paraId="3DB5C1CA" w14:textId="1031D11D" w:rsidR="00100279" w:rsidRPr="00A86E63" w:rsidRDefault="00B602A8" w:rsidP="003A6629">
      <w:pPr>
        <w:pStyle w:val="BodyText"/>
        <w:numPr>
          <w:ilvl w:val="1"/>
          <w:numId w:val="22"/>
        </w:numPr>
      </w:pPr>
      <w:r w:rsidRPr="00A86E63">
        <w:t>Determine if the licensee has posted areas in the facility in accordance with 10 CFR 20.1902 and 10 CFR 20.1903.</w:t>
      </w:r>
      <w:r w:rsidR="00D35278" w:rsidRPr="00A86E63">
        <w:t xml:space="preserve"> </w:t>
      </w:r>
      <w:ins w:id="45" w:author="Author">
        <w:r w:rsidR="00654873" w:rsidRPr="00A86E63">
          <w:t>NOTE: This is not required for</w:t>
        </w:r>
        <w:r w:rsidR="00654873" w:rsidRPr="00A86E63" w:rsidDel="008F6497">
          <w:t xml:space="preserve"> </w:t>
        </w:r>
        <w:r w:rsidR="00654873" w:rsidRPr="00A86E63">
          <w:t>facilities with a resident inspector program.</w:t>
        </w:r>
      </w:ins>
    </w:p>
    <w:p w14:paraId="5CEA1131" w14:textId="1EC0BFF2" w:rsidR="00100279" w:rsidRPr="00A86E63" w:rsidRDefault="00B602A8" w:rsidP="003A6629">
      <w:pPr>
        <w:pStyle w:val="BodyText"/>
        <w:numPr>
          <w:ilvl w:val="1"/>
          <w:numId w:val="22"/>
        </w:numPr>
      </w:pPr>
      <w:r w:rsidRPr="00A86E63">
        <w:t>Determine</w:t>
      </w:r>
      <w:r w:rsidRPr="00A86E63">
        <w:rPr>
          <w:spacing w:val="-6"/>
        </w:rPr>
        <w:t xml:space="preserve"> </w:t>
      </w:r>
      <w:r w:rsidRPr="00A86E63">
        <w:t>if</w:t>
      </w:r>
      <w:r w:rsidRPr="00A86E63">
        <w:rPr>
          <w:spacing w:val="-5"/>
        </w:rPr>
        <w:t xml:space="preserve"> </w:t>
      </w:r>
      <w:r w:rsidRPr="00A86E63">
        <w:t>the</w:t>
      </w:r>
      <w:r w:rsidRPr="00A86E63">
        <w:rPr>
          <w:spacing w:val="-4"/>
        </w:rPr>
        <w:t xml:space="preserve"> </w:t>
      </w:r>
      <w:r w:rsidRPr="00A86E63">
        <w:t>licensee</w:t>
      </w:r>
      <w:r w:rsidRPr="00A86E63">
        <w:rPr>
          <w:spacing w:val="-6"/>
        </w:rPr>
        <w:t xml:space="preserve"> </w:t>
      </w:r>
      <w:r w:rsidRPr="00A86E63">
        <w:t>is</w:t>
      </w:r>
      <w:r w:rsidRPr="00A86E63">
        <w:rPr>
          <w:spacing w:val="-3"/>
        </w:rPr>
        <w:t xml:space="preserve"> </w:t>
      </w:r>
      <w:r w:rsidRPr="00A86E63">
        <w:t>in</w:t>
      </w:r>
      <w:r w:rsidRPr="00A86E63">
        <w:rPr>
          <w:spacing w:val="-4"/>
        </w:rPr>
        <w:t xml:space="preserve"> </w:t>
      </w:r>
      <w:r w:rsidRPr="00A86E63">
        <w:t>compliance</w:t>
      </w:r>
      <w:r w:rsidRPr="00A86E63">
        <w:rPr>
          <w:spacing w:val="-4"/>
        </w:rPr>
        <w:t xml:space="preserve"> </w:t>
      </w:r>
      <w:r w:rsidRPr="00A86E63">
        <w:t>with</w:t>
      </w:r>
      <w:r w:rsidRPr="00A86E63">
        <w:rPr>
          <w:spacing w:val="-4"/>
        </w:rPr>
        <w:t xml:space="preserve"> </w:t>
      </w:r>
      <w:r w:rsidRPr="00A86E63">
        <w:t>other</w:t>
      </w:r>
      <w:r w:rsidRPr="00A86E63">
        <w:rPr>
          <w:spacing w:val="-3"/>
        </w:rPr>
        <w:t xml:space="preserve"> </w:t>
      </w:r>
      <w:r w:rsidRPr="00A86E63">
        <w:t>posting</w:t>
      </w:r>
      <w:r w:rsidRPr="00A86E63">
        <w:rPr>
          <w:spacing w:val="-4"/>
        </w:rPr>
        <w:t xml:space="preserve"> </w:t>
      </w:r>
      <w:r w:rsidRPr="00A86E63">
        <w:t>requirements specified in the license and/or procedures.</w:t>
      </w:r>
      <w:r w:rsidR="00D35278" w:rsidRPr="00A86E63">
        <w:t xml:space="preserve"> </w:t>
      </w:r>
      <w:ins w:id="46" w:author="Author">
        <w:r w:rsidR="00DC13C5" w:rsidRPr="00A86E63">
          <w:t>NOTE: This is not required for facilities with a resident inspector program.</w:t>
        </w:r>
      </w:ins>
    </w:p>
    <w:p w14:paraId="5A4970AE" w14:textId="3E91B92D" w:rsidR="00100279" w:rsidRPr="00A86E63" w:rsidRDefault="00326307" w:rsidP="003A6629">
      <w:pPr>
        <w:pStyle w:val="BodyText"/>
        <w:numPr>
          <w:ilvl w:val="1"/>
          <w:numId w:val="22"/>
        </w:numPr>
      </w:pPr>
      <w:r w:rsidRPr="00A86E63">
        <w:t>Determine</w:t>
      </w:r>
      <w:r w:rsidRPr="00A86E63">
        <w:rPr>
          <w:spacing w:val="-5"/>
        </w:rPr>
        <w:t xml:space="preserve"> </w:t>
      </w:r>
      <w:r w:rsidRPr="00A86E63">
        <w:t>if</w:t>
      </w:r>
      <w:r w:rsidRPr="00A86E63">
        <w:rPr>
          <w:spacing w:val="-4"/>
        </w:rPr>
        <w:t xml:space="preserve"> </w:t>
      </w:r>
      <w:r w:rsidRPr="00A86E63">
        <w:t>the</w:t>
      </w:r>
      <w:r w:rsidRPr="00A86E63">
        <w:rPr>
          <w:spacing w:val="-3"/>
        </w:rPr>
        <w:t xml:space="preserve"> </w:t>
      </w:r>
      <w:r w:rsidRPr="00A86E63">
        <w:t>licensee</w:t>
      </w:r>
      <w:r w:rsidRPr="00A86E63">
        <w:rPr>
          <w:spacing w:val="-5"/>
        </w:rPr>
        <w:t xml:space="preserve"> </w:t>
      </w:r>
      <w:r w:rsidRPr="00A86E63">
        <w:t>is</w:t>
      </w:r>
      <w:r w:rsidRPr="00A86E63">
        <w:rPr>
          <w:spacing w:val="-2"/>
        </w:rPr>
        <w:t xml:space="preserve"> </w:t>
      </w:r>
      <w:r w:rsidRPr="00A86E63">
        <w:t>labeling</w:t>
      </w:r>
      <w:r w:rsidRPr="00A86E63">
        <w:rPr>
          <w:spacing w:val="-3"/>
        </w:rPr>
        <w:t xml:space="preserve"> </w:t>
      </w:r>
      <w:r w:rsidRPr="00A86E63">
        <w:t>packages</w:t>
      </w:r>
      <w:r w:rsidRPr="00A86E63">
        <w:rPr>
          <w:spacing w:val="-3"/>
        </w:rPr>
        <w:t xml:space="preserve"> </w:t>
      </w:r>
      <w:r w:rsidRPr="00A86E63">
        <w:t>and</w:t>
      </w:r>
      <w:r w:rsidRPr="00A86E63">
        <w:rPr>
          <w:spacing w:val="-3"/>
        </w:rPr>
        <w:t xml:space="preserve"> </w:t>
      </w:r>
      <w:r w:rsidRPr="00A86E63">
        <w:t>containers</w:t>
      </w:r>
      <w:r w:rsidRPr="00A86E63">
        <w:rPr>
          <w:spacing w:val="-5"/>
        </w:rPr>
        <w:t xml:space="preserve"> </w:t>
      </w:r>
      <w:r w:rsidRPr="00A86E63">
        <w:t>that</w:t>
      </w:r>
      <w:r w:rsidRPr="00A86E63">
        <w:rPr>
          <w:spacing w:val="-4"/>
        </w:rPr>
        <w:t xml:space="preserve"> </w:t>
      </w:r>
      <w:r w:rsidRPr="00A86E63">
        <w:t xml:space="preserve">contain </w:t>
      </w:r>
      <w:ins w:id="47" w:author="Author">
        <w:r w:rsidR="00DC13C5" w:rsidRPr="00A86E63">
          <w:t>radioactive</w:t>
        </w:r>
        <w:r w:rsidR="00DC13C5" w:rsidRPr="00A86E63" w:rsidDel="00DC13C5">
          <w:t xml:space="preserve"> </w:t>
        </w:r>
      </w:ins>
      <w:r w:rsidRPr="00A86E63">
        <w:t>material in accordance with 10 CFR 20.1904 and 20.1905</w:t>
      </w:r>
      <w:r w:rsidR="00D35278" w:rsidRPr="00A86E63">
        <w:t xml:space="preserve">. </w:t>
      </w:r>
      <w:ins w:id="48" w:author="Author">
        <w:r w:rsidR="00DC13C5" w:rsidRPr="00A86E63">
          <w:t>NOTE: This is not required for facilities with a resident inspector program.</w:t>
        </w:r>
      </w:ins>
    </w:p>
    <w:p w14:paraId="6C279C2E" w14:textId="0042ADE2" w:rsidR="00B8103B" w:rsidRPr="00A86E63" w:rsidRDefault="00B602A8" w:rsidP="003A6629">
      <w:pPr>
        <w:pStyle w:val="BodyText"/>
        <w:numPr>
          <w:ilvl w:val="1"/>
          <w:numId w:val="22"/>
        </w:numPr>
      </w:pPr>
      <w:r w:rsidRPr="00A86E63">
        <w:t>Determine if the licensee is in compliance with other labeling requirements specified in the license or procedures.</w:t>
      </w:r>
      <w:r w:rsidR="00D35278" w:rsidRPr="00A86E63">
        <w:t xml:space="preserve"> </w:t>
      </w:r>
      <w:ins w:id="49" w:author="Author">
        <w:r w:rsidR="00DC13C5" w:rsidRPr="00A86E63">
          <w:t xml:space="preserve">NOTE: This is not required for facilities with a resident inspector program. </w:t>
        </w:r>
      </w:ins>
    </w:p>
    <w:p w14:paraId="1959D929" w14:textId="07DEACB7" w:rsidR="00100279" w:rsidRPr="00A86E63" w:rsidRDefault="00B602A8" w:rsidP="003A6629">
      <w:pPr>
        <w:pStyle w:val="BodyText"/>
        <w:numPr>
          <w:ilvl w:val="1"/>
          <w:numId w:val="22"/>
        </w:numPr>
      </w:pPr>
      <w:r w:rsidRPr="00A86E63">
        <w:t>Determine</w:t>
      </w:r>
      <w:r w:rsidRPr="00A86E63">
        <w:rPr>
          <w:spacing w:val="-5"/>
        </w:rPr>
        <w:t xml:space="preserve"> </w:t>
      </w:r>
      <w:r w:rsidRPr="00A86E63">
        <w:t>if</w:t>
      </w:r>
      <w:r w:rsidRPr="00A86E63">
        <w:rPr>
          <w:spacing w:val="-4"/>
        </w:rPr>
        <w:t xml:space="preserve"> </w:t>
      </w:r>
      <w:r w:rsidRPr="00A86E63">
        <w:t>the</w:t>
      </w:r>
      <w:r w:rsidRPr="00A86E63">
        <w:rPr>
          <w:spacing w:val="-3"/>
        </w:rPr>
        <w:t xml:space="preserve"> </w:t>
      </w:r>
      <w:r w:rsidRPr="00A86E63">
        <w:t>licensee</w:t>
      </w:r>
      <w:r w:rsidRPr="00A86E63">
        <w:rPr>
          <w:spacing w:val="-4"/>
        </w:rPr>
        <w:t xml:space="preserve"> </w:t>
      </w:r>
      <w:ins w:id="50" w:author="Author">
        <w:r w:rsidR="00DC13C5" w:rsidRPr="00A86E63">
          <w:rPr>
            <w:spacing w:val="-4"/>
          </w:rPr>
          <w:t xml:space="preserve">or a contractor </w:t>
        </w:r>
      </w:ins>
      <w:r w:rsidRPr="00A86E63">
        <w:t>performs</w:t>
      </w:r>
      <w:r w:rsidRPr="00A86E63">
        <w:rPr>
          <w:spacing w:val="-5"/>
        </w:rPr>
        <w:t xml:space="preserve"> </w:t>
      </w:r>
      <w:r w:rsidRPr="00A86E63">
        <w:t>leak</w:t>
      </w:r>
      <w:r w:rsidRPr="00A86E63">
        <w:rPr>
          <w:spacing w:val="-2"/>
        </w:rPr>
        <w:t xml:space="preserve"> </w:t>
      </w:r>
      <w:r w:rsidRPr="00A86E63">
        <w:t>test</w:t>
      </w:r>
      <w:r w:rsidRPr="00A86E63">
        <w:rPr>
          <w:spacing w:val="-4"/>
        </w:rPr>
        <w:t xml:space="preserve"> </w:t>
      </w:r>
      <w:r w:rsidRPr="00A86E63">
        <w:t>surveys</w:t>
      </w:r>
      <w:r w:rsidRPr="00A86E63">
        <w:rPr>
          <w:spacing w:val="-2"/>
        </w:rPr>
        <w:t xml:space="preserve"> </w:t>
      </w:r>
      <w:r w:rsidRPr="00A86E63">
        <w:t>of</w:t>
      </w:r>
      <w:r w:rsidRPr="00A86E63">
        <w:rPr>
          <w:spacing w:val="-4"/>
        </w:rPr>
        <w:t xml:space="preserve"> </w:t>
      </w:r>
      <w:r w:rsidRPr="00A86E63">
        <w:t xml:space="preserve">radioactive sealed sources in accordance with license requirements. if the licensee </w:t>
      </w:r>
      <w:ins w:id="51" w:author="Author">
        <w:r w:rsidR="002237BF" w:rsidRPr="00A86E63">
          <w:t xml:space="preserve">or a contractor </w:t>
        </w:r>
      </w:ins>
      <w:r w:rsidRPr="00A86E63">
        <w:t>performs leak test surveys of radioactive sealed sources in accordance with license requirements.</w:t>
      </w:r>
    </w:p>
    <w:p w14:paraId="7FA75B64" w14:textId="05B14F3E" w:rsidR="00A24C5F" w:rsidRPr="00A86E63" w:rsidRDefault="00B602A8" w:rsidP="003A6629">
      <w:pPr>
        <w:pStyle w:val="BodyText"/>
        <w:numPr>
          <w:ilvl w:val="1"/>
          <w:numId w:val="22"/>
        </w:numPr>
      </w:pPr>
      <w:r w:rsidRPr="00A86E63">
        <w:t>Verify</w:t>
      </w:r>
      <w:r w:rsidRPr="00A86E63">
        <w:rPr>
          <w:spacing w:val="-8"/>
        </w:rPr>
        <w:t xml:space="preserve"> </w:t>
      </w:r>
      <w:r w:rsidRPr="00A86E63">
        <w:t>the</w:t>
      </w:r>
      <w:r w:rsidRPr="00A86E63">
        <w:rPr>
          <w:spacing w:val="-4"/>
        </w:rPr>
        <w:t xml:space="preserve"> </w:t>
      </w:r>
      <w:r w:rsidRPr="00A86E63">
        <w:t>storage</w:t>
      </w:r>
      <w:r w:rsidRPr="00A86E63">
        <w:rPr>
          <w:spacing w:val="-4"/>
        </w:rPr>
        <w:t xml:space="preserve"> </w:t>
      </w:r>
      <w:r w:rsidRPr="00A86E63">
        <w:t>of</w:t>
      </w:r>
      <w:r w:rsidRPr="00A86E63">
        <w:rPr>
          <w:spacing w:val="-2"/>
        </w:rPr>
        <w:t xml:space="preserve"> </w:t>
      </w:r>
      <w:r w:rsidRPr="00A86E63">
        <w:t>sealed</w:t>
      </w:r>
      <w:r w:rsidRPr="00A86E63">
        <w:rPr>
          <w:spacing w:val="-4"/>
        </w:rPr>
        <w:t xml:space="preserve"> </w:t>
      </w:r>
      <w:r w:rsidRPr="00A86E63">
        <w:t>sources</w:t>
      </w:r>
      <w:r w:rsidRPr="00A86E63">
        <w:rPr>
          <w:spacing w:val="-3"/>
        </w:rPr>
        <w:t xml:space="preserve"> </w:t>
      </w:r>
      <w:r w:rsidRPr="00A86E63">
        <w:t>is</w:t>
      </w:r>
      <w:r w:rsidRPr="00A86E63">
        <w:rPr>
          <w:spacing w:val="-3"/>
        </w:rPr>
        <w:t xml:space="preserve"> </w:t>
      </w:r>
      <w:r w:rsidRPr="00A86E63">
        <w:t>in</w:t>
      </w:r>
      <w:r w:rsidRPr="00A86E63">
        <w:rPr>
          <w:spacing w:val="-6"/>
        </w:rPr>
        <w:t xml:space="preserve"> </w:t>
      </w:r>
      <w:r w:rsidRPr="00A86E63">
        <w:t>accordance</w:t>
      </w:r>
      <w:r w:rsidRPr="00A86E63">
        <w:rPr>
          <w:spacing w:val="-4"/>
        </w:rPr>
        <w:t xml:space="preserve"> </w:t>
      </w:r>
      <w:r w:rsidRPr="00A86E63">
        <w:t>with</w:t>
      </w:r>
      <w:r w:rsidRPr="00A86E63">
        <w:rPr>
          <w:spacing w:val="-4"/>
        </w:rPr>
        <w:t xml:space="preserve"> </w:t>
      </w:r>
      <w:r w:rsidRPr="00A86E63">
        <w:t>10</w:t>
      </w:r>
      <w:r w:rsidRPr="00A86E63">
        <w:rPr>
          <w:spacing w:val="-6"/>
        </w:rPr>
        <w:t xml:space="preserve"> </w:t>
      </w:r>
      <w:r w:rsidRPr="00A86E63">
        <w:t>CFR</w:t>
      </w:r>
      <w:r w:rsidRPr="00A86E63">
        <w:rPr>
          <w:spacing w:val="-5"/>
        </w:rPr>
        <w:t xml:space="preserve"> </w:t>
      </w:r>
      <w:r w:rsidRPr="00A86E63">
        <w:rPr>
          <w:spacing w:val="-2"/>
        </w:rPr>
        <w:t>20.1903(c).</w:t>
      </w:r>
    </w:p>
    <w:p w14:paraId="748D2EB5" w14:textId="1D4F6416" w:rsidR="00636DF8" w:rsidRPr="00A86E63" w:rsidRDefault="005E447A" w:rsidP="00DF379B">
      <w:pPr>
        <w:pStyle w:val="Heading2"/>
      </w:pPr>
      <w:r w:rsidRPr="00A86E63">
        <w:lastRenderedPageBreak/>
        <w:t>02.07</w:t>
      </w:r>
      <w:r w:rsidR="000B4C67" w:rsidRPr="00A86E63">
        <w:tab/>
      </w:r>
      <w:r w:rsidR="00DF43A4" w:rsidRPr="00A86E63">
        <w:rPr>
          <w:u w:val="single"/>
        </w:rPr>
        <w:t>Posting</w:t>
      </w:r>
      <w:r w:rsidR="00DF43A4" w:rsidRPr="00A86E63">
        <w:rPr>
          <w:spacing w:val="-3"/>
          <w:u w:val="single"/>
        </w:rPr>
        <w:t xml:space="preserve"> </w:t>
      </w:r>
      <w:r w:rsidR="00DF43A4" w:rsidRPr="00A86E63">
        <w:rPr>
          <w:u w:val="single"/>
        </w:rPr>
        <w:t>of</w:t>
      </w:r>
      <w:r w:rsidR="00DF43A4" w:rsidRPr="00A86E63">
        <w:rPr>
          <w:spacing w:val="-3"/>
          <w:u w:val="single"/>
        </w:rPr>
        <w:t xml:space="preserve"> </w:t>
      </w:r>
      <w:r w:rsidR="00DF43A4" w:rsidRPr="00A86E63">
        <w:rPr>
          <w:spacing w:val="-2"/>
          <w:u w:val="single"/>
        </w:rPr>
        <w:t>Notices</w:t>
      </w:r>
    </w:p>
    <w:p w14:paraId="6E66B312" w14:textId="77777777" w:rsidR="002237BF" w:rsidRPr="00A86E63" w:rsidRDefault="002237BF" w:rsidP="00343CCF">
      <w:pPr>
        <w:pStyle w:val="BodyText"/>
        <w:keepNext/>
        <w:ind w:firstLine="720"/>
        <w:rPr>
          <w:ins w:id="52" w:author="Author"/>
        </w:rPr>
      </w:pPr>
      <w:ins w:id="53" w:author="Author">
        <w:r w:rsidRPr="00A86E63">
          <w:t>NOTE: This section is not required for facilities with a resident inspector program.</w:t>
        </w:r>
      </w:ins>
    </w:p>
    <w:p w14:paraId="748D2EBA" w14:textId="0159E9CD" w:rsidR="00636DF8" w:rsidRPr="00A86E63" w:rsidRDefault="00DF43A4" w:rsidP="000B13F0">
      <w:pPr>
        <w:pStyle w:val="Requirement"/>
        <w:numPr>
          <w:ilvl w:val="0"/>
          <w:numId w:val="14"/>
        </w:numPr>
      </w:pPr>
      <w:r w:rsidRPr="00A86E63">
        <w:t>Determine</w:t>
      </w:r>
      <w:r w:rsidRPr="00A86E63">
        <w:rPr>
          <w:spacing w:val="-9"/>
        </w:rPr>
        <w:t xml:space="preserve"> </w:t>
      </w:r>
      <w:r w:rsidRPr="00A86E63">
        <w:t>if</w:t>
      </w:r>
      <w:r w:rsidRPr="00A86E63">
        <w:rPr>
          <w:spacing w:val="-5"/>
        </w:rPr>
        <w:t xml:space="preserve"> </w:t>
      </w:r>
      <w:r w:rsidRPr="00A86E63">
        <w:t>the</w:t>
      </w:r>
      <w:r w:rsidRPr="00A86E63">
        <w:rPr>
          <w:spacing w:val="-4"/>
        </w:rPr>
        <w:t xml:space="preserve"> </w:t>
      </w:r>
      <w:r w:rsidRPr="00A86E63">
        <w:t>licensee</w:t>
      </w:r>
      <w:r w:rsidRPr="00A86E63">
        <w:rPr>
          <w:spacing w:val="-6"/>
        </w:rPr>
        <w:t xml:space="preserve"> </w:t>
      </w:r>
      <w:r w:rsidRPr="00A86E63">
        <w:t>is</w:t>
      </w:r>
      <w:r w:rsidRPr="00A86E63">
        <w:rPr>
          <w:spacing w:val="-4"/>
        </w:rPr>
        <w:t xml:space="preserve"> </w:t>
      </w:r>
      <w:r w:rsidRPr="00A86E63">
        <w:t>posting</w:t>
      </w:r>
      <w:r w:rsidRPr="00A86E63">
        <w:rPr>
          <w:spacing w:val="-4"/>
        </w:rPr>
        <w:t xml:space="preserve"> </w:t>
      </w:r>
      <w:r w:rsidRPr="00A86E63">
        <w:t>Notices</w:t>
      </w:r>
      <w:r w:rsidRPr="00A86E63">
        <w:rPr>
          <w:spacing w:val="-6"/>
        </w:rPr>
        <w:t xml:space="preserve"> </w:t>
      </w:r>
      <w:r w:rsidRPr="00A86E63">
        <w:t>in</w:t>
      </w:r>
      <w:r w:rsidRPr="00A86E63">
        <w:rPr>
          <w:spacing w:val="-4"/>
        </w:rPr>
        <w:t xml:space="preserve"> </w:t>
      </w:r>
      <w:r w:rsidRPr="00A86E63">
        <w:t>accordance</w:t>
      </w:r>
      <w:r w:rsidRPr="00A86E63">
        <w:rPr>
          <w:spacing w:val="-5"/>
        </w:rPr>
        <w:t xml:space="preserve"> </w:t>
      </w:r>
      <w:r w:rsidRPr="00A86E63">
        <w:t>with</w:t>
      </w:r>
      <w:r w:rsidRPr="00A86E63">
        <w:rPr>
          <w:spacing w:val="-6"/>
        </w:rPr>
        <w:t xml:space="preserve"> </w:t>
      </w:r>
      <w:r w:rsidRPr="00A86E63">
        <w:t>10</w:t>
      </w:r>
      <w:r w:rsidRPr="00A86E63">
        <w:rPr>
          <w:spacing w:val="-4"/>
        </w:rPr>
        <w:t xml:space="preserve"> </w:t>
      </w:r>
      <w:r w:rsidRPr="00A86E63">
        <w:t>CFR</w:t>
      </w:r>
      <w:r w:rsidRPr="00A86E63">
        <w:rPr>
          <w:spacing w:val="-5"/>
        </w:rPr>
        <w:t xml:space="preserve"> </w:t>
      </w:r>
      <w:r w:rsidRPr="00A86E63">
        <w:rPr>
          <w:spacing w:val="-2"/>
        </w:rPr>
        <w:t>19.11.</w:t>
      </w:r>
    </w:p>
    <w:p w14:paraId="4FD8A1DB" w14:textId="5FF274D6" w:rsidR="00EF70A3" w:rsidRPr="00A86E63" w:rsidRDefault="00AD0322" w:rsidP="00A86E63">
      <w:pPr>
        <w:pStyle w:val="SpecificGuidance"/>
      </w:pPr>
      <w:r w:rsidRPr="00A86E63">
        <w:t>Specific</w:t>
      </w:r>
      <w:r w:rsidR="00DF43A4" w:rsidRPr="00A86E63">
        <w:rPr>
          <w:spacing w:val="-10"/>
        </w:rPr>
        <w:t xml:space="preserve"> </w:t>
      </w:r>
      <w:r w:rsidR="007A70B3" w:rsidRPr="00A86E63">
        <w:rPr>
          <w:spacing w:val="-2"/>
        </w:rPr>
        <w:t>Requirements</w:t>
      </w:r>
    </w:p>
    <w:p w14:paraId="02018A87" w14:textId="13699AD8" w:rsidR="00100279" w:rsidRPr="00A86E63" w:rsidRDefault="00DF43A4" w:rsidP="003A6629">
      <w:pPr>
        <w:pStyle w:val="BodyText"/>
        <w:numPr>
          <w:ilvl w:val="1"/>
          <w:numId w:val="23"/>
        </w:numPr>
      </w:pPr>
      <w:r w:rsidRPr="00A86E63">
        <w:t>Inspect</w:t>
      </w:r>
      <w:r w:rsidRPr="00A86E63">
        <w:rPr>
          <w:spacing w:val="-4"/>
        </w:rPr>
        <w:t xml:space="preserve"> </w:t>
      </w:r>
      <w:r w:rsidRPr="00A86E63">
        <w:t>bulletin</w:t>
      </w:r>
      <w:r w:rsidRPr="00A86E63">
        <w:rPr>
          <w:spacing w:val="-3"/>
        </w:rPr>
        <w:t xml:space="preserve"> </w:t>
      </w:r>
      <w:r w:rsidRPr="00A86E63">
        <w:t>boards</w:t>
      </w:r>
      <w:r w:rsidRPr="00A86E63">
        <w:rPr>
          <w:spacing w:val="-3"/>
        </w:rPr>
        <w:t xml:space="preserve"> </w:t>
      </w:r>
      <w:r w:rsidRPr="00A86E63">
        <w:t>or</w:t>
      </w:r>
      <w:r w:rsidRPr="00A86E63">
        <w:rPr>
          <w:spacing w:val="-2"/>
        </w:rPr>
        <w:t xml:space="preserve"> </w:t>
      </w:r>
      <w:r w:rsidRPr="00A86E63">
        <w:t>other</w:t>
      </w:r>
      <w:r w:rsidRPr="00A86E63">
        <w:rPr>
          <w:spacing w:val="-4"/>
        </w:rPr>
        <w:t xml:space="preserve"> </w:t>
      </w:r>
      <w:r w:rsidRPr="00A86E63">
        <w:t>common</w:t>
      </w:r>
      <w:r w:rsidRPr="00A86E63">
        <w:rPr>
          <w:spacing w:val="-5"/>
        </w:rPr>
        <w:t xml:space="preserve"> </w:t>
      </w:r>
      <w:r w:rsidRPr="00A86E63">
        <w:t>places</w:t>
      </w:r>
      <w:r w:rsidRPr="00A86E63">
        <w:rPr>
          <w:spacing w:val="-5"/>
        </w:rPr>
        <w:t xml:space="preserve"> </w:t>
      </w:r>
      <w:r w:rsidRPr="00A86E63">
        <w:t>where</w:t>
      </w:r>
      <w:r w:rsidRPr="00A86E63">
        <w:rPr>
          <w:spacing w:val="-3"/>
        </w:rPr>
        <w:t xml:space="preserve"> </w:t>
      </w:r>
      <w:r w:rsidRPr="00A86E63">
        <w:t>NRC</w:t>
      </w:r>
      <w:r w:rsidRPr="00A86E63">
        <w:rPr>
          <w:spacing w:val="-3"/>
        </w:rPr>
        <w:t xml:space="preserve"> </w:t>
      </w:r>
      <w:r w:rsidRPr="00A86E63">
        <w:t>Form</w:t>
      </w:r>
      <w:r w:rsidRPr="00A86E63">
        <w:rPr>
          <w:spacing w:val="-2"/>
        </w:rPr>
        <w:t xml:space="preserve"> </w:t>
      </w:r>
      <w:r w:rsidRPr="00A86E63">
        <w:t>3, “Notice</w:t>
      </w:r>
      <w:r w:rsidRPr="00A86E63">
        <w:rPr>
          <w:spacing w:val="-3"/>
        </w:rPr>
        <w:t xml:space="preserve"> </w:t>
      </w:r>
      <w:r w:rsidRPr="00A86E63">
        <w:t>to Employees,” is posted.</w:t>
      </w:r>
    </w:p>
    <w:p w14:paraId="16E696C9" w14:textId="152519CA" w:rsidR="00F60D4A" w:rsidRPr="00A86E63" w:rsidRDefault="00DF43A4" w:rsidP="003A6629">
      <w:pPr>
        <w:pStyle w:val="BodyText"/>
        <w:numPr>
          <w:ilvl w:val="1"/>
          <w:numId w:val="23"/>
        </w:numPr>
      </w:pPr>
      <w:r w:rsidRPr="00A86E63">
        <w:t>Determine whether any Notices of Violation involving radiological working conditions, proposed impositions of civil penalties, or NRC orders are posted by the</w:t>
      </w:r>
      <w:r w:rsidRPr="00A86E63">
        <w:rPr>
          <w:spacing w:val="-3"/>
        </w:rPr>
        <w:t xml:space="preserve"> </w:t>
      </w:r>
      <w:r w:rsidRPr="00A86E63">
        <w:t>licensee</w:t>
      </w:r>
      <w:r w:rsidRPr="00A86E63">
        <w:rPr>
          <w:spacing w:val="-3"/>
        </w:rPr>
        <w:t xml:space="preserve"> </w:t>
      </w:r>
      <w:r w:rsidRPr="00A86E63">
        <w:t>within</w:t>
      </w:r>
      <w:r w:rsidRPr="00A86E63">
        <w:rPr>
          <w:spacing w:val="-4"/>
        </w:rPr>
        <w:t xml:space="preserve"> </w:t>
      </w:r>
      <w:r w:rsidR="004C72DA">
        <w:rPr>
          <w:spacing w:val="-4"/>
        </w:rPr>
        <w:t>2</w:t>
      </w:r>
      <w:r w:rsidR="000B13F0">
        <w:rPr>
          <w:spacing w:val="-4"/>
        </w:rPr>
        <w:t> </w:t>
      </w:r>
      <w:r w:rsidRPr="00A86E63">
        <w:t>working</w:t>
      </w:r>
      <w:r w:rsidRPr="00A86E63">
        <w:rPr>
          <w:spacing w:val="-3"/>
        </w:rPr>
        <w:t xml:space="preserve"> </w:t>
      </w:r>
      <w:r w:rsidRPr="00A86E63">
        <w:t>days</w:t>
      </w:r>
      <w:r w:rsidRPr="00A86E63">
        <w:rPr>
          <w:spacing w:val="-4"/>
        </w:rPr>
        <w:t xml:space="preserve"> </w:t>
      </w:r>
      <w:r w:rsidRPr="00A86E63">
        <w:t>of</w:t>
      </w:r>
      <w:r w:rsidRPr="00A86E63">
        <w:rPr>
          <w:spacing w:val="-4"/>
        </w:rPr>
        <w:t xml:space="preserve"> </w:t>
      </w:r>
      <w:r w:rsidRPr="00A86E63">
        <w:t>its</w:t>
      </w:r>
      <w:r w:rsidRPr="00A86E63">
        <w:rPr>
          <w:spacing w:val="-4"/>
        </w:rPr>
        <w:t xml:space="preserve"> </w:t>
      </w:r>
      <w:r w:rsidRPr="00A86E63">
        <w:t>receipt</w:t>
      </w:r>
      <w:r w:rsidRPr="00A86E63">
        <w:rPr>
          <w:spacing w:val="-4"/>
        </w:rPr>
        <w:t xml:space="preserve"> </w:t>
      </w:r>
      <w:r w:rsidRPr="00A86E63">
        <w:t>from</w:t>
      </w:r>
      <w:r w:rsidRPr="00A86E63">
        <w:rPr>
          <w:spacing w:val="-2"/>
        </w:rPr>
        <w:t xml:space="preserve"> </w:t>
      </w:r>
      <w:r w:rsidRPr="00A86E63">
        <w:t>NRC.</w:t>
      </w:r>
      <w:r w:rsidRPr="00A86E63">
        <w:rPr>
          <w:spacing w:val="40"/>
        </w:rPr>
        <w:t xml:space="preserve"> </w:t>
      </w:r>
      <w:r w:rsidRPr="00A86E63">
        <w:t>Verify</w:t>
      </w:r>
      <w:r w:rsidRPr="00A86E63">
        <w:rPr>
          <w:spacing w:val="-4"/>
        </w:rPr>
        <w:t xml:space="preserve"> </w:t>
      </w:r>
      <w:r w:rsidRPr="00A86E63">
        <w:t>that</w:t>
      </w:r>
      <w:r w:rsidRPr="00A86E63">
        <w:rPr>
          <w:spacing w:val="-4"/>
        </w:rPr>
        <w:t xml:space="preserve"> </w:t>
      </w:r>
      <w:r w:rsidRPr="00A86E63">
        <w:t xml:space="preserve">licensee responses were posted within </w:t>
      </w:r>
      <w:r w:rsidR="000B13F0">
        <w:t>2 </w:t>
      </w:r>
      <w:r w:rsidRPr="00A86E63">
        <w:t xml:space="preserve">working days of their submittal to the NRC. Verify that both documents remained posted for at least </w:t>
      </w:r>
      <w:r w:rsidR="000B13F0">
        <w:t>5 </w:t>
      </w:r>
      <w:r w:rsidRPr="00A86E63">
        <w:t>days or until corrective action for the violation is complete; whichever is later.</w:t>
      </w:r>
    </w:p>
    <w:p w14:paraId="748D2EC1" w14:textId="53B265D8" w:rsidR="00636DF8" w:rsidRPr="00A86E63" w:rsidRDefault="005E447A" w:rsidP="00EF70A3">
      <w:pPr>
        <w:pStyle w:val="Heading2"/>
      </w:pPr>
      <w:r w:rsidRPr="00A86E63">
        <w:t>02.0</w:t>
      </w:r>
      <w:r w:rsidR="00914E0E" w:rsidRPr="00A86E63">
        <w:t>8</w:t>
      </w:r>
      <w:r w:rsidR="00914E0E" w:rsidRPr="00A86E63">
        <w:tab/>
      </w:r>
      <w:r w:rsidR="00DF43A4" w:rsidRPr="00A86E63">
        <w:rPr>
          <w:u w:val="single"/>
        </w:rPr>
        <w:t>Access</w:t>
      </w:r>
      <w:r w:rsidR="00DF43A4" w:rsidRPr="00A86E63">
        <w:rPr>
          <w:spacing w:val="-1"/>
          <w:u w:val="single"/>
        </w:rPr>
        <w:t xml:space="preserve"> </w:t>
      </w:r>
      <w:r w:rsidR="00DF43A4" w:rsidRPr="00A86E63">
        <w:rPr>
          <w:spacing w:val="-2"/>
          <w:u w:val="single"/>
        </w:rPr>
        <w:t>Control</w:t>
      </w:r>
    </w:p>
    <w:p w14:paraId="748D2EC7" w14:textId="18287E4D" w:rsidR="00636DF8" w:rsidRPr="00A86E63" w:rsidRDefault="00C55374" w:rsidP="000B13F0">
      <w:pPr>
        <w:pStyle w:val="Requirement"/>
        <w:numPr>
          <w:ilvl w:val="0"/>
          <w:numId w:val="15"/>
        </w:numPr>
      </w:pPr>
      <w:r w:rsidRPr="00A86E63">
        <w:t>V</w:t>
      </w:r>
      <w:r w:rsidR="004255AC" w:rsidRPr="00A86E63">
        <w:t>erify license</w:t>
      </w:r>
      <w:r w:rsidR="0093315A" w:rsidRPr="00A86E63">
        <w:t xml:space="preserve">e is implementing access controls for high and very high </w:t>
      </w:r>
      <w:r w:rsidR="002065FB" w:rsidRPr="00A86E63">
        <w:t>radiation areas in accordance with 10 CFR 20.</w:t>
      </w:r>
    </w:p>
    <w:p w14:paraId="1966BC3D" w14:textId="4F19AED0" w:rsidR="001E5C69" w:rsidRPr="00A86E63" w:rsidRDefault="00AD0322" w:rsidP="00A86E63">
      <w:pPr>
        <w:pStyle w:val="SpecificGuidance"/>
      </w:pPr>
      <w:r w:rsidRPr="00A86E63">
        <w:t>Specific</w:t>
      </w:r>
      <w:r w:rsidR="00DF43A4" w:rsidRPr="00A86E63">
        <w:rPr>
          <w:spacing w:val="-10"/>
        </w:rPr>
        <w:t xml:space="preserve"> </w:t>
      </w:r>
      <w:r w:rsidR="007A70B3" w:rsidRPr="00A86E63">
        <w:rPr>
          <w:spacing w:val="-2"/>
        </w:rPr>
        <w:t>Requirements</w:t>
      </w:r>
    </w:p>
    <w:p w14:paraId="0F076B04" w14:textId="77777777" w:rsidR="00100279" w:rsidRPr="00A86E63" w:rsidRDefault="001E5C69" w:rsidP="003A6629">
      <w:pPr>
        <w:pStyle w:val="BodyText"/>
        <w:numPr>
          <w:ilvl w:val="1"/>
          <w:numId w:val="24"/>
        </w:numPr>
      </w:pPr>
      <w:r w:rsidRPr="00A86E63">
        <w:t>Determine</w:t>
      </w:r>
      <w:r w:rsidRPr="00A86E63">
        <w:rPr>
          <w:spacing w:val="-4"/>
        </w:rPr>
        <w:t xml:space="preserve"> </w:t>
      </w:r>
      <w:r w:rsidRPr="00A86E63">
        <w:t>if</w:t>
      </w:r>
      <w:r w:rsidRPr="00A86E63">
        <w:rPr>
          <w:spacing w:val="-3"/>
        </w:rPr>
        <w:t xml:space="preserve"> </w:t>
      </w:r>
      <w:r w:rsidRPr="00A86E63">
        <w:t>the</w:t>
      </w:r>
      <w:r w:rsidRPr="00A86E63">
        <w:rPr>
          <w:spacing w:val="-3"/>
        </w:rPr>
        <w:t xml:space="preserve"> </w:t>
      </w:r>
      <w:r w:rsidRPr="00A86E63">
        <w:t>licensee</w:t>
      </w:r>
      <w:r w:rsidRPr="00A86E63">
        <w:rPr>
          <w:spacing w:val="-4"/>
        </w:rPr>
        <w:t xml:space="preserve"> </w:t>
      </w:r>
      <w:r w:rsidRPr="00A86E63">
        <w:t>has</w:t>
      </w:r>
      <w:r w:rsidRPr="00A86E63">
        <w:rPr>
          <w:spacing w:val="-4"/>
        </w:rPr>
        <w:t xml:space="preserve"> </w:t>
      </w:r>
      <w:r w:rsidRPr="00A86E63">
        <w:t>maintained</w:t>
      </w:r>
      <w:r w:rsidRPr="00A86E63">
        <w:rPr>
          <w:spacing w:val="-3"/>
        </w:rPr>
        <w:t xml:space="preserve"> </w:t>
      </w:r>
      <w:r w:rsidRPr="00A86E63">
        <w:t>control</w:t>
      </w:r>
      <w:r w:rsidRPr="00A86E63">
        <w:rPr>
          <w:spacing w:val="-5"/>
        </w:rPr>
        <w:t xml:space="preserve"> </w:t>
      </w:r>
      <w:r w:rsidRPr="00A86E63">
        <w:t>of</w:t>
      </w:r>
      <w:r w:rsidRPr="00A86E63">
        <w:rPr>
          <w:spacing w:val="-2"/>
        </w:rPr>
        <w:t xml:space="preserve"> </w:t>
      </w:r>
      <w:r w:rsidRPr="00A86E63">
        <w:t>access</w:t>
      </w:r>
      <w:r w:rsidRPr="00A86E63">
        <w:rPr>
          <w:spacing w:val="-4"/>
        </w:rPr>
        <w:t xml:space="preserve"> </w:t>
      </w:r>
      <w:r w:rsidRPr="00A86E63">
        <w:t>to</w:t>
      </w:r>
      <w:r w:rsidRPr="00A86E63">
        <w:rPr>
          <w:spacing w:val="-3"/>
        </w:rPr>
        <w:t xml:space="preserve"> </w:t>
      </w:r>
      <w:r w:rsidRPr="00A86E63">
        <w:t>high</w:t>
      </w:r>
      <w:r w:rsidRPr="00A86E63">
        <w:rPr>
          <w:spacing w:val="-4"/>
        </w:rPr>
        <w:t xml:space="preserve"> </w:t>
      </w:r>
      <w:r w:rsidRPr="00A86E63">
        <w:t>and</w:t>
      </w:r>
      <w:r w:rsidRPr="00A86E63">
        <w:rPr>
          <w:spacing w:val="-3"/>
        </w:rPr>
        <w:t xml:space="preserve"> </w:t>
      </w:r>
      <w:r w:rsidRPr="00A86E63">
        <w:t>very</w:t>
      </w:r>
      <w:r w:rsidRPr="00A86E63">
        <w:rPr>
          <w:spacing w:val="-2"/>
        </w:rPr>
        <w:t xml:space="preserve"> </w:t>
      </w:r>
      <w:r w:rsidRPr="00A86E63">
        <w:t>high radiation areas, if applicable, in accordance with 10 CFR 20.1601 and 20.1602. Verify that the licensee is in compliance with license requirements and is following licensee procedures.</w:t>
      </w:r>
    </w:p>
    <w:p w14:paraId="52D84632" w14:textId="5CD321EC" w:rsidR="00196464" w:rsidRPr="00A86E63" w:rsidRDefault="001E5C69" w:rsidP="003A6629">
      <w:pPr>
        <w:pStyle w:val="BodyText"/>
        <w:numPr>
          <w:ilvl w:val="1"/>
          <w:numId w:val="24"/>
        </w:numPr>
      </w:pPr>
      <w:r w:rsidRPr="00A86E63">
        <w:t>Verify</w:t>
      </w:r>
      <w:r w:rsidRPr="00A86E63">
        <w:rPr>
          <w:spacing w:val="-4"/>
        </w:rPr>
        <w:t xml:space="preserve"> </w:t>
      </w:r>
      <w:r w:rsidRPr="00A86E63">
        <w:t>that</w:t>
      </w:r>
      <w:r w:rsidRPr="00A86E63">
        <w:rPr>
          <w:spacing w:val="-4"/>
        </w:rPr>
        <w:t xml:space="preserve"> </w:t>
      </w:r>
      <w:r w:rsidRPr="00A86E63">
        <w:t>individuals</w:t>
      </w:r>
      <w:r w:rsidRPr="00A86E63">
        <w:rPr>
          <w:spacing w:val="-2"/>
        </w:rPr>
        <w:t xml:space="preserve"> </w:t>
      </w:r>
      <w:r w:rsidRPr="00A86E63">
        <w:t>entering</w:t>
      </w:r>
      <w:r w:rsidRPr="00A86E63">
        <w:rPr>
          <w:spacing w:val="-3"/>
        </w:rPr>
        <w:t xml:space="preserve"> </w:t>
      </w:r>
      <w:r w:rsidRPr="00A86E63">
        <w:t>a</w:t>
      </w:r>
      <w:r w:rsidRPr="00A86E63">
        <w:rPr>
          <w:spacing w:val="-2"/>
        </w:rPr>
        <w:t xml:space="preserve"> </w:t>
      </w:r>
      <w:r w:rsidRPr="00A86E63">
        <w:t>high</w:t>
      </w:r>
      <w:r w:rsidRPr="00A86E63">
        <w:rPr>
          <w:spacing w:val="-3"/>
        </w:rPr>
        <w:t xml:space="preserve"> </w:t>
      </w:r>
      <w:r w:rsidRPr="00A86E63">
        <w:t>or</w:t>
      </w:r>
      <w:r w:rsidRPr="00A86E63">
        <w:rPr>
          <w:spacing w:val="-4"/>
        </w:rPr>
        <w:t xml:space="preserve"> </w:t>
      </w:r>
      <w:r w:rsidRPr="00A86E63">
        <w:t>very</w:t>
      </w:r>
      <w:r w:rsidRPr="00A86E63">
        <w:rPr>
          <w:spacing w:val="-4"/>
        </w:rPr>
        <w:t xml:space="preserve"> </w:t>
      </w:r>
      <w:r w:rsidRPr="00A86E63">
        <w:t>high</w:t>
      </w:r>
      <w:r w:rsidRPr="00A86E63">
        <w:rPr>
          <w:spacing w:val="-5"/>
        </w:rPr>
        <w:t xml:space="preserve"> </w:t>
      </w:r>
      <w:r w:rsidRPr="00A86E63">
        <w:t>radiation</w:t>
      </w:r>
      <w:r w:rsidRPr="00A86E63">
        <w:rPr>
          <w:spacing w:val="-3"/>
        </w:rPr>
        <w:t xml:space="preserve"> </w:t>
      </w:r>
      <w:r w:rsidRPr="00A86E63">
        <w:t>area</w:t>
      </w:r>
      <w:r w:rsidRPr="00A86E63">
        <w:rPr>
          <w:spacing w:val="-5"/>
        </w:rPr>
        <w:t xml:space="preserve"> </w:t>
      </w:r>
      <w:r w:rsidRPr="00A86E63">
        <w:t>are</w:t>
      </w:r>
      <w:r w:rsidRPr="00A86E63">
        <w:rPr>
          <w:spacing w:val="-7"/>
        </w:rPr>
        <w:t xml:space="preserve"> </w:t>
      </w:r>
      <w:r w:rsidRPr="00A86E63">
        <w:t>monitored for occupational exposure in accordance with 10 CFR 20.1502(a)(4).</w:t>
      </w:r>
    </w:p>
    <w:p w14:paraId="748D2ED0" w14:textId="39C3F807" w:rsidR="00636DF8" w:rsidRPr="00A86E63" w:rsidRDefault="005E447A" w:rsidP="00196464">
      <w:pPr>
        <w:pStyle w:val="Heading2"/>
        <w:rPr>
          <w:b/>
          <w:bCs/>
        </w:rPr>
      </w:pPr>
      <w:r w:rsidRPr="00A86E63">
        <w:t>02.09</w:t>
      </w:r>
      <w:r w:rsidR="00914E0E" w:rsidRPr="00A86E63">
        <w:tab/>
      </w:r>
      <w:r w:rsidR="00DF43A4" w:rsidRPr="00A86E63">
        <w:rPr>
          <w:u w:val="single"/>
        </w:rPr>
        <w:t>Licensed</w:t>
      </w:r>
      <w:r w:rsidR="00DF43A4" w:rsidRPr="00A86E63">
        <w:rPr>
          <w:spacing w:val="-8"/>
          <w:u w:val="single"/>
        </w:rPr>
        <w:t xml:space="preserve"> </w:t>
      </w:r>
      <w:r w:rsidR="00DF43A4" w:rsidRPr="00A86E63">
        <w:rPr>
          <w:u w:val="single"/>
        </w:rPr>
        <w:t>Material</w:t>
      </w:r>
      <w:r w:rsidR="00DF43A4" w:rsidRPr="00A86E63">
        <w:rPr>
          <w:spacing w:val="-7"/>
          <w:u w:val="single"/>
        </w:rPr>
        <w:t xml:space="preserve"> </w:t>
      </w:r>
      <w:r w:rsidR="00DF43A4" w:rsidRPr="00A86E63">
        <w:rPr>
          <w:spacing w:val="-2"/>
          <w:u w:val="single"/>
        </w:rPr>
        <w:t>Control</w:t>
      </w:r>
    </w:p>
    <w:p w14:paraId="748D2ED5" w14:textId="1195B739" w:rsidR="00636DF8" w:rsidRPr="00A86E63" w:rsidRDefault="00120C57" w:rsidP="000B13F0">
      <w:pPr>
        <w:pStyle w:val="Requirement"/>
        <w:numPr>
          <w:ilvl w:val="0"/>
          <w:numId w:val="16"/>
        </w:numPr>
      </w:pPr>
      <w:r w:rsidRPr="00A86E63">
        <w:t xml:space="preserve">Verify the licensee has implemented the appropriate controls </w:t>
      </w:r>
      <w:r w:rsidR="000A1A56" w:rsidRPr="00A86E63">
        <w:t xml:space="preserve">for </w:t>
      </w:r>
      <w:r w:rsidR="00044683" w:rsidRPr="00A86E63">
        <w:t>licensed</w:t>
      </w:r>
      <w:r w:rsidR="000A1A56" w:rsidRPr="00A86E63">
        <w:t xml:space="preserve"> material in accordance with 10 CFR 20</w:t>
      </w:r>
      <w:r w:rsidR="00EB1F6B" w:rsidRPr="00A86E63">
        <w:t>.</w:t>
      </w:r>
    </w:p>
    <w:p w14:paraId="748D2ED6" w14:textId="275450D5" w:rsidR="00636DF8" w:rsidRPr="00A86E63" w:rsidRDefault="00AD0322" w:rsidP="00A86E63">
      <w:pPr>
        <w:pStyle w:val="SpecificGuidance"/>
      </w:pPr>
      <w:r w:rsidRPr="00A86E63">
        <w:t>Specific</w:t>
      </w:r>
      <w:r w:rsidR="00DF43A4" w:rsidRPr="00A86E63">
        <w:rPr>
          <w:spacing w:val="-10"/>
        </w:rPr>
        <w:t xml:space="preserve"> </w:t>
      </w:r>
      <w:r w:rsidR="007A70B3" w:rsidRPr="00A86E63">
        <w:rPr>
          <w:spacing w:val="-2"/>
        </w:rPr>
        <w:t>Requirements</w:t>
      </w:r>
    </w:p>
    <w:p w14:paraId="73B9642F" w14:textId="77777777" w:rsidR="00100279" w:rsidRPr="00A86E63" w:rsidRDefault="002065FB" w:rsidP="003A6629">
      <w:pPr>
        <w:pStyle w:val="BodyText"/>
        <w:numPr>
          <w:ilvl w:val="1"/>
          <w:numId w:val="25"/>
        </w:numPr>
      </w:pPr>
      <w:r w:rsidRPr="00A86E63">
        <w:t>Determine</w:t>
      </w:r>
      <w:r w:rsidRPr="00A86E63">
        <w:rPr>
          <w:spacing w:val="-5"/>
        </w:rPr>
        <w:t xml:space="preserve"> </w:t>
      </w:r>
      <w:r w:rsidRPr="00A86E63">
        <w:t>that</w:t>
      </w:r>
      <w:r w:rsidRPr="00A86E63">
        <w:rPr>
          <w:spacing w:val="-4"/>
        </w:rPr>
        <w:t xml:space="preserve"> </w:t>
      </w:r>
      <w:r w:rsidRPr="00A86E63">
        <w:t>the</w:t>
      </w:r>
      <w:r w:rsidRPr="00A86E63">
        <w:rPr>
          <w:spacing w:val="-3"/>
        </w:rPr>
        <w:t xml:space="preserve"> </w:t>
      </w:r>
      <w:r w:rsidRPr="00A86E63">
        <w:t>licensee</w:t>
      </w:r>
      <w:r w:rsidRPr="00A86E63">
        <w:rPr>
          <w:spacing w:val="-3"/>
        </w:rPr>
        <w:t xml:space="preserve"> </w:t>
      </w:r>
      <w:r w:rsidRPr="00A86E63">
        <w:t>has</w:t>
      </w:r>
      <w:r w:rsidRPr="00A86E63">
        <w:rPr>
          <w:spacing w:val="-1"/>
        </w:rPr>
        <w:t xml:space="preserve"> </w:t>
      </w:r>
      <w:r w:rsidRPr="00A86E63">
        <w:t>secured</w:t>
      </w:r>
      <w:r w:rsidRPr="00A86E63">
        <w:rPr>
          <w:spacing w:val="-5"/>
        </w:rPr>
        <w:t xml:space="preserve"> </w:t>
      </w:r>
      <w:r w:rsidRPr="00A86E63">
        <w:t>licensed</w:t>
      </w:r>
      <w:r w:rsidRPr="00A86E63">
        <w:rPr>
          <w:spacing w:val="-5"/>
        </w:rPr>
        <w:t xml:space="preserve"> </w:t>
      </w:r>
      <w:r w:rsidRPr="00A86E63">
        <w:t>materials</w:t>
      </w:r>
      <w:r w:rsidRPr="00A86E63">
        <w:rPr>
          <w:spacing w:val="-3"/>
        </w:rPr>
        <w:t xml:space="preserve"> </w:t>
      </w:r>
      <w:r w:rsidRPr="00A86E63">
        <w:t>which</w:t>
      </w:r>
      <w:r w:rsidRPr="00A86E63">
        <w:rPr>
          <w:spacing w:val="-3"/>
        </w:rPr>
        <w:t xml:space="preserve"> </w:t>
      </w:r>
      <w:r w:rsidRPr="00A86E63">
        <w:t>are</w:t>
      </w:r>
      <w:r w:rsidRPr="00A86E63">
        <w:rPr>
          <w:spacing w:val="-5"/>
        </w:rPr>
        <w:t xml:space="preserve"> </w:t>
      </w:r>
      <w:r w:rsidRPr="00A86E63">
        <w:t>stored</w:t>
      </w:r>
      <w:r w:rsidRPr="00A86E63">
        <w:rPr>
          <w:spacing w:val="-3"/>
        </w:rPr>
        <w:t xml:space="preserve"> </w:t>
      </w:r>
      <w:r w:rsidRPr="00A86E63">
        <w:t>in controlled or unrestricted areas from unauthorized removal or access in accordance with 10 CFR 20.1801.</w:t>
      </w:r>
    </w:p>
    <w:p w14:paraId="2A54661D" w14:textId="781B4561" w:rsidR="00196464" w:rsidRPr="00A86E63" w:rsidRDefault="002065FB" w:rsidP="003A6629">
      <w:pPr>
        <w:pStyle w:val="BodyText"/>
        <w:numPr>
          <w:ilvl w:val="1"/>
          <w:numId w:val="25"/>
        </w:numPr>
      </w:pPr>
      <w:r w:rsidRPr="00A86E63">
        <w:t>Determine</w:t>
      </w:r>
      <w:r w:rsidRPr="00A86E63">
        <w:rPr>
          <w:spacing w:val="-6"/>
        </w:rPr>
        <w:t xml:space="preserve"> </w:t>
      </w:r>
      <w:r w:rsidRPr="00A86E63">
        <w:t>that</w:t>
      </w:r>
      <w:r w:rsidRPr="00A86E63">
        <w:rPr>
          <w:spacing w:val="-5"/>
        </w:rPr>
        <w:t xml:space="preserve"> </w:t>
      </w:r>
      <w:r w:rsidRPr="00A86E63">
        <w:t>the</w:t>
      </w:r>
      <w:r w:rsidRPr="00A86E63">
        <w:rPr>
          <w:spacing w:val="-4"/>
        </w:rPr>
        <w:t xml:space="preserve"> </w:t>
      </w:r>
      <w:r w:rsidRPr="00A86E63">
        <w:t>licensee</w:t>
      </w:r>
      <w:r w:rsidRPr="00A86E63">
        <w:rPr>
          <w:spacing w:val="-4"/>
        </w:rPr>
        <w:t xml:space="preserve"> </w:t>
      </w:r>
      <w:r w:rsidRPr="00A86E63">
        <w:t>has</w:t>
      </w:r>
      <w:r w:rsidRPr="00A86E63">
        <w:rPr>
          <w:spacing w:val="-3"/>
        </w:rPr>
        <w:t xml:space="preserve"> </w:t>
      </w:r>
      <w:r w:rsidRPr="00A86E63">
        <w:t>controlled</w:t>
      </w:r>
      <w:r w:rsidRPr="00A86E63">
        <w:rPr>
          <w:spacing w:val="-4"/>
        </w:rPr>
        <w:t xml:space="preserve"> </w:t>
      </w:r>
      <w:r w:rsidRPr="00A86E63">
        <w:t>and</w:t>
      </w:r>
      <w:r w:rsidRPr="00A86E63">
        <w:rPr>
          <w:spacing w:val="-8"/>
        </w:rPr>
        <w:t xml:space="preserve"> </w:t>
      </w:r>
      <w:r w:rsidRPr="00A86E63">
        <w:t>maintained</w:t>
      </w:r>
      <w:r w:rsidRPr="00A86E63">
        <w:rPr>
          <w:spacing w:val="-4"/>
        </w:rPr>
        <w:t xml:space="preserve"> </w:t>
      </w:r>
      <w:r w:rsidRPr="00A86E63">
        <w:t>constant</w:t>
      </w:r>
      <w:r w:rsidRPr="00A86E63">
        <w:rPr>
          <w:spacing w:val="-5"/>
        </w:rPr>
        <w:t xml:space="preserve"> </w:t>
      </w:r>
      <w:r w:rsidRPr="00A86E63">
        <w:t>surveillance of licensed material that is in a controlled or unrestricted area, not in storage, in accordance with 10 CFR 20.1802.</w:t>
      </w:r>
    </w:p>
    <w:p w14:paraId="748D2F10" w14:textId="13BD9A69" w:rsidR="00636DF8" w:rsidRPr="00A86E63" w:rsidRDefault="005E447A" w:rsidP="00135271">
      <w:pPr>
        <w:pStyle w:val="Heading2"/>
      </w:pPr>
      <w:r w:rsidRPr="00A86E63">
        <w:lastRenderedPageBreak/>
        <w:t>02.10</w:t>
      </w:r>
      <w:r w:rsidR="00914E0E" w:rsidRPr="00A86E63">
        <w:tab/>
      </w:r>
      <w:r w:rsidR="004648C1" w:rsidRPr="00A86E63">
        <w:rPr>
          <w:u w:val="single"/>
        </w:rPr>
        <w:t>Dose Assessment Program</w:t>
      </w:r>
    </w:p>
    <w:p w14:paraId="219BD148" w14:textId="099724B7" w:rsidR="001A04FA" w:rsidRPr="00A86E63" w:rsidRDefault="001A04FA" w:rsidP="000B13F0">
      <w:pPr>
        <w:pStyle w:val="Requirement"/>
        <w:numPr>
          <w:ilvl w:val="0"/>
          <w:numId w:val="17"/>
        </w:numPr>
      </w:pPr>
      <w:bookmarkStart w:id="54" w:name="_Hlk209789278"/>
      <w:r w:rsidRPr="00A86E63">
        <w:t xml:space="preserve">Verify that </w:t>
      </w:r>
      <w:r w:rsidR="00165994" w:rsidRPr="00A86E63">
        <w:t xml:space="preserve">occupational </w:t>
      </w:r>
      <w:r w:rsidR="00B21661" w:rsidRPr="00A86E63">
        <w:t>internal</w:t>
      </w:r>
      <w:r w:rsidR="003D14E0" w:rsidRPr="00A86E63">
        <w:t>,</w:t>
      </w:r>
      <w:r w:rsidR="00B21661" w:rsidRPr="00A86E63">
        <w:t xml:space="preserve"> external</w:t>
      </w:r>
      <w:r w:rsidR="003D14E0" w:rsidRPr="00A86E63">
        <w:t xml:space="preserve">, and </w:t>
      </w:r>
      <w:r w:rsidR="001217F2" w:rsidRPr="00A86E63">
        <w:t xml:space="preserve">cumulative </w:t>
      </w:r>
      <w:r w:rsidR="00B21661" w:rsidRPr="00A86E63">
        <w:t xml:space="preserve">doses are being </w:t>
      </w:r>
      <w:r w:rsidR="009A26AB" w:rsidRPr="00A86E63">
        <w:t xml:space="preserve">collected, </w:t>
      </w:r>
      <w:r w:rsidR="003D14E0" w:rsidRPr="00A86E63">
        <w:t>evaluat</w:t>
      </w:r>
      <w:r w:rsidR="001217F2" w:rsidRPr="00A86E63">
        <w:t>ed</w:t>
      </w:r>
      <w:r w:rsidR="009A26AB" w:rsidRPr="00A86E63">
        <w:t>,</w:t>
      </w:r>
      <w:r w:rsidR="001217F2" w:rsidRPr="00A86E63">
        <w:t xml:space="preserve"> and calculated correctly in accordance with 10 CFR 20 and the license</w:t>
      </w:r>
      <w:r w:rsidR="008E04AC" w:rsidRPr="00A86E63">
        <w:t xml:space="preserve"> application</w:t>
      </w:r>
      <w:r w:rsidR="006B1C13" w:rsidRPr="00A86E63">
        <w:t>.</w:t>
      </w:r>
    </w:p>
    <w:bookmarkEnd w:id="54"/>
    <w:p w14:paraId="4501A318" w14:textId="26C9A645" w:rsidR="003243CB" w:rsidRPr="00A86E63" w:rsidRDefault="00BE2543" w:rsidP="008A122E">
      <w:pPr>
        <w:pStyle w:val="BodyText"/>
        <w:ind w:firstLine="720"/>
      </w:pPr>
      <w:r w:rsidRPr="00A86E63">
        <w:rPr>
          <w:u w:val="single"/>
        </w:rPr>
        <w:t>Specific</w:t>
      </w:r>
      <w:r w:rsidR="00DF43A4" w:rsidRPr="00A86E63">
        <w:rPr>
          <w:spacing w:val="-10"/>
          <w:u w:val="single"/>
        </w:rPr>
        <w:t xml:space="preserve"> </w:t>
      </w:r>
      <w:r w:rsidR="007A70B3" w:rsidRPr="00A86E63">
        <w:rPr>
          <w:spacing w:val="-2"/>
          <w:u w:val="single"/>
        </w:rPr>
        <w:t>Requirements</w:t>
      </w:r>
    </w:p>
    <w:p w14:paraId="5D61663C" w14:textId="77777777" w:rsidR="00180C72" w:rsidRPr="00A86E63" w:rsidRDefault="007F09EC" w:rsidP="003A6629">
      <w:pPr>
        <w:pStyle w:val="BodyText"/>
        <w:numPr>
          <w:ilvl w:val="1"/>
          <w:numId w:val="26"/>
        </w:numPr>
      </w:pPr>
      <w:r w:rsidRPr="00A86E63">
        <w:t>Review</w:t>
      </w:r>
      <w:r w:rsidRPr="00A86E63">
        <w:rPr>
          <w:spacing w:val="-4"/>
        </w:rPr>
        <w:t xml:space="preserve"> </w:t>
      </w:r>
      <w:r w:rsidRPr="00A86E63">
        <w:t>dose</w:t>
      </w:r>
      <w:r w:rsidRPr="00A86E63">
        <w:rPr>
          <w:spacing w:val="-3"/>
        </w:rPr>
        <w:t xml:space="preserve"> </w:t>
      </w:r>
      <w:r w:rsidRPr="00A86E63">
        <w:t>assessment</w:t>
      </w:r>
      <w:r w:rsidRPr="00A86E63">
        <w:rPr>
          <w:spacing w:val="-1"/>
        </w:rPr>
        <w:t xml:space="preserve"> </w:t>
      </w:r>
      <w:r w:rsidRPr="00A86E63">
        <w:t>documentation</w:t>
      </w:r>
      <w:r w:rsidRPr="00A86E63">
        <w:rPr>
          <w:spacing w:val="-3"/>
        </w:rPr>
        <w:t xml:space="preserve"> </w:t>
      </w:r>
      <w:r w:rsidRPr="00A86E63">
        <w:t>and</w:t>
      </w:r>
      <w:r w:rsidRPr="00A86E63">
        <w:rPr>
          <w:spacing w:val="-5"/>
        </w:rPr>
        <w:t xml:space="preserve"> </w:t>
      </w:r>
      <w:r w:rsidRPr="00A86E63">
        <w:t>verify</w:t>
      </w:r>
      <w:r w:rsidRPr="00A86E63">
        <w:rPr>
          <w:spacing w:val="-5"/>
        </w:rPr>
        <w:t xml:space="preserve"> </w:t>
      </w:r>
      <w:r w:rsidRPr="00A86E63">
        <w:t>that</w:t>
      </w:r>
      <w:r w:rsidRPr="00A86E63">
        <w:rPr>
          <w:spacing w:val="-4"/>
        </w:rPr>
        <w:t xml:space="preserve"> </w:t>
      </w:r>
      <w:r w:rsidRPr="00A86E63">
        <w:t>the</w:t>
      </w:r>
      <w:r w:rsidRPr="00A86E63">
        <w:rPr>
          <w:spacing w:val="-5"/>
        </w:rPr>
        <w:t xml:space="preserve"> </w:t>
      </w:r>
      <w:r w:rsidRPr="00A86E63">
        <w:t>results</w:t>
      </w:r>
      <w:r w:rsidRPr="00A86E63">
        <w:rPr>
          <w:spacing w:val="-2"/>
        </w:rPr>
        <w:t xml:space="preserve"> </w:t>
      </w:r>
      <w:r w:rsidRPr="00A86E63">
        <w:t>are</w:t>
      </w:r>
      <w:r w:rsidRPr="00A86E63">
        <w:rPr>
          <w:spacing w:val="-3"/>
        </w:rPr>
        <w:t xml:space="preserve"> </w:t>
      </w:r>
      <w:r w:rsidRPr="00A86E63">
        <w:t>less</w:t>
      </w:r>
      <w:r w:rsidRPr="00A86E63">
        <w:rPr>
          <w:spacing w:val="-2"/>
        </w:rPr>
        <w:t xml:space="preserve"> </w:t>
      </w:r>
      <w:r w:rsidRPr="00A86E63">
        <w:t>than the limits in 10 CFR 20.1201, 20.1207, and 20.1208.</w:t>
      </w:r>
    </w:p>
    <w:p w14:paraId="4ECE18AB" w14:textId="77777777" w:rsidR="00180C72" w:rsidRPr="00A86E63" w:rsidRDefault="007F09EC" w:rsidP="003A6629">
      <w:pPr>
        <w:pStyle w:val="BodyText"/>
        <w:numPr>
          <w:ilvl w:val="1"/>
          <w:numId w:val="26"/>
        </w:numPr>
      </w:pPr>
      <w:r w:rsidRPr="00A86E63">
        <w:t>Verify that the licensee correctly calculated the dose to workers since the last inspection.</w:t>
      </w:r>
      <w:r w:rsidRPr="00A86E63">
        <w:rPr>
          <w:spacing w:val="40"/>
        </w:rPr>
        <w:t xml:space="preserve"> </w:t>
      </w:r>
      <w:r w:rsidRPr="00A86E63">
        <w:t>Verify</w:t>
      </w:r>
      <w:r w:rsidRPr="00A86E63">
        <w:rPr>
          <w:spacing w:val="-7"/>
        </w:rPr>
        <w:t xml:space="preserve"> </w:t>
      </w:r>
      <w:r w:rsidRPr="00A86E63">
        <w:t>that</w:t>
      </w:r>
      <w:r w:rsidRPr="00A86E63">
        <w:rPr>
          <w:spacing w:val="-4"/>
        </w:rPr>
        <w:t xml:space="preserve"> </w:t>
      </w:r>
      <w:r w:rsidRPr="00A86E63">
        <w:t>the</w:t>
      </w:r>
      <w:r w:rsidRPr="00A86E63">
        <w:rPr>
          <w:spacing w:val="-3"/>
        </w:rPr>
        <w:t xml:space="preserve"> </w:t>
      </w:r>
      <w:r w:rsidRPr="00A86E63">
        <w:t>dose</w:t>
      </w:r>
      <w:r w:rsidRPr="00A86E63">
        <w:rPr>
          <w:spacing w:val="-3"/>
        </w:rPr>
        <w:t xml:space="preserve"> </w:t>
      </w:r>
      <w:r w:rsidRPr="00A86E63">
        <w:t>calculations</w:t>
      </w:r>
      <w:r w:rsidRPr="00A86E63">
        <w:rPr>
          <w:spacing w:val="-5"/>
        </w:rPr>
        <w:t xml:space="preserve"> </w:t>
      </w:r>
      <w:r w:rsidRPr="00A86E63">
        <w:t>are</w:t>
      </w:r>
      <w:r w:rsidRPr="00A86E63">
        <w:rPr>
          <w:spacing w:val="-5"/>
        </w:rPr>
        <w:t xml:space="preserve"> </w:t>
      </w:r>
      <w:r w:rsidRPr="00A86E63">
        <w:t>calculated</w:t>
      </w:r>
      <w:r w:rsidRPr="00A86E63">
        <w:rPr>
          <w:spacing w:val="-3"/>
        </w:rPr>
        <w:t xml:space="preserve"> </w:t>
      </w:r>
      <w:r w:rsidRPr="00A86E63">
        <w:t>using</w:t>
      </w:r>
      <w:r w:rsidRPr="00A86E63">
        <w:rPr>
          <w:spacing w:val="-3"/>
        </w:rPr>
        <w:t xml:space="preserve"> </w:t>
      </w:r>
      <w:r w:rsidRPr="00A86E63">
        <w:t>conservative assumptions and meet the intent of the regulations.</w:t>
      </w:r>
    </w:p>
    <w:p w14:paraId="15602874" w14:textId="77777777" w:rsidR="00180C72" w:rsidRPr="00A86E63" w:rsidRDefault="007F09EC" w:rsidP="003A6629">
      <w:pPr>
        <w:pStyle w:val="BodyText"/>
        <w:numPr>
          <w:ilvl w:val="1"/>
          <w:numId w:val="26"/>
        </w:numPr>
      </w:pPr>
      <w:r w:rsidRPr="00A86E63">
        <w:t>Verify</w:t>
      </w:r>
      <w:r w:rsidRPr="00A86E63">
        <w:rPr>
          <w:spacing w:val="-4"/>
        </w:rPr>
        <w:t xml:space="preserve"> </w:t>
      </w:r>
      <w:r w:rsidRPr="00A86E63">
        <w:t>that</w:t>
      </w:r>
      <w:r w:rsidRPr="00A86E63">
        <w:rPr>
          <w:spacing w:val="-4"/>
        </w:rPr>
        <w:t xml:space="preserve"> </w:t>
      </w:r>
      <w:r w:rsidRPr="00A86E63">
        <w:t>the</w:t>
      </w:r>
      <w:r w:rsidRPr="00A86E63">
        <w:rPr>
          <w:spacing w:val="-5"/>
        </w:rPr>
        <w:t xml:space="preserve"> </w:t>
      </w:r>
      <w:r w:rsidRPr="00A86E63">
        <w:t>internal</w:t>
      </w:r>
      <w:r w:rsidRPr="00A86E63">
        <w:rPr>
          <w:spacing w:val="-3"/>
        </w:rPr>
        <w:t xml:space="preserve"> </w:t>
      </w:r>
      <w:r w:rsidRPr="00A86E63">
        <w:t>dose</w:t>
      </w:r>
      <w:r w:rsidRPr="00A86E63">
        <w:rPr>
          <w:spacing w:val="-3"/>
        </w:rPr>
        <w:t xml:space="preserve"> </w:t>
      </w:r>
      <w:r w:rsidRPr="00A86E63">
        <w:t>results</w:t>
      </w:r>
      <w:r w:rsidRPr="00A86E63">
        <w:rPr>
          <w:spacing w:val="-2"/>
        </w:rPr>
        <w:t xml:space="preserve"> </w:t>
      </w:r>
      <w:r w:rsidRPr="00A86E63">
        <w:t>were</w:t>
      </w:r>
      <w:r w:rsidRPr="00A86E63">
        <w:rPr>
          <w:spacing w:val="-3"/>
        </w:rPr>
        <w:t xml:space="preserve"> </w:t>
      </w:r>
      <w:r w:rsidRPr="00A86E63">
        <w:t>determined</w:t>
      </w:r>
      <w:r w:rsidRPr="00A86E63">
        <w:rPr>
          <w:spacing w:val="-3"/>
        </w:rPr>
        <w:t xml:space="preserve"> </w:t>
      </w:r>
      <w:r w:rsidRPr="00A86E63">
        <w:t>in</w:t>
      </w:r>
      <w:r w:rsidRPr="00A86E63">
        <w:rPr>
          <w:spacing w:val="-3"/>
        </w:rPr>
        <w:t xml:space="preserve"> </w:t>
      </w:r>
      <w:r w:rsidRPr="00A86E63">
        <w:t>accordance</w:t>
      </w:r>
      <w:r w:rsidRPr="00A86E63">
        <w:rPr>
          <w:spacing w:val="-3"/>
        </w:rPr>
        <w:t xml:space="preserve"> </w:t>
      </w:r>
      <w:r w:rsidRPr="00A86E63">
        <w:t>with</w:t>
      </w:r>
      <w:r w:rsidRPr="00A86E63">
        <w:rPr>
          <w:spacing w:val="-5"/>
        </w:rPr>
        <w:t xml:space="preserve"> </w:t>
      </w:r>
      <w:r w:rsidRPr="00A86E63">
        <w:t>10</w:t>
      </w:r>
      <w:r w:rsidRPr="00A86E63">
        <w:rPr>
          <w:spacing w:val="-5"/>
        </w:rPr>
        <w:t xml:space="preserve"> </w:t>
      </w:r>
      <w:r w:rsidRPr="00A86E63">
        <w:t>CFR 20.1204.</w:t>
      </w:r>
      <w:r w:rsidRPr="00A86E63">
        <w:rPr>
          <w:spacing w:val="40"/>
        </w:rPr>
        <w:t xml:space="preserve"> </w:t>
      </w:r>
      <w:r w:rsidRPr="00A86E63">
        <w:t xml:space="preserve">Verify that internal dose was monitored in accordance with 10 CFR </w:t>
      </w:r>
      <w:r w:rsidRPr="00A86E63">
        <w:rPr>
          <w:spacing w:val="-2"/>
        </w:rPr>
        <w:t>20.1502(b).</w:t>
      </w:r>
    </w:p>
    <w:p w14:paraId="2546D97A" w14:textId="31CC9B8C" w:rsidR="00180C72" w:rsidRPr="00A86E63" w:rsidRDefault="007F09EC" w:rsidP="003A6629">
      <w:pPr>
        <w:pStyle w:val="BodyText"/>
        <w:numPr>
          <w:ilvl w:val="1"/>
          <w:numId w:val="26"/>
        </w:numPr>
      </w:pPr>
      <w:r w:rsidRPr="00A86E63">
        <w:t>Determine</w:t>
      </w:r>
      <w:r w:rsidRPr="00A86E63">
        <w:rPr>
          <w:spacing w:val="-5"/>
        </w:rPr>
        <w:t xml:space="preserve"> </w:t>
      </w:r>
      <w:r w:rsidRPr="00A86E63">
        <w:t>if</w:t>
      </w:r>
      <w:r w:rsidRPr="00A86E63">
        <w:rPr>
          <w:spacing w:val="-4"/>
        </w:rPr>
        <w:t xml:space="preserve"> </w:t>
      </w:r>
      <w:r w:rsidRPr="00A86E63">
        <w:t>the</w:t>
      </w:r>
      <w:r w:rsidRPr="00A86E63">
        <w:rPr>
          <w:spacing w:val="-5"/>
        </w:rPr>
        <w:t xml:space="preserve"> </w:t>
      </w:r>
      <w:r w:rsidRPr="00A86E63">
        <w:t>summation</w:t>
      </w:r>
      <w:r w:rsidRPr="00A86E63">
        <w:rPr>
          <w:spacing w:val="-3"/>
        </w:rPr>
        <w:t xml:space="preserve"> </w:t>
      </w:r>
      <w:r w:rsidRPr="00A86E63">
        <w:t>of</w:t>
      </w:r>
      <w:r w:rsidRPr="00A86E63">
        <w:rPr>
          <w:spacing w:val="-4"/>
        </w:rPr>
        <w:t xml:space="preserve"> </w:t>
      </w:r>
      <w:r w:rsidRPr="00A86E63">
        <w:t>external</w:t>
      </w:r>
      <w:r w:rsidRPr="00A86E63">
        <w:rPr>
          <w:spacing w:val="-3"/>
        </w:rPr>
        <w:t xml:space="preserve"> </w:t>
      </w:r>
      <w:r w:rsidRPr="00A86E63">
        <w:t>and</w:t>
      </w:r>
      <w:r w:rsidRPr="00A86E63">
        <w:rPr>
          <w:spacing w:val="-5"/>
        </w:rPr>
        <w:t xml:space="preserve"> </w:t>
      </w:r>
      <w:r w:rsidRPr="00A86E63">
        <w:t>internal</w:t>
      </w:r>
      <w:r w:rsidRPr="00A86E63">
        <w:rPr>
          <w:spacing w:val="-4"/>
        </w:rPr>
        <w:t xml:space="preserve"> </w:t>
      </w:r>
      <w:r w:rsidRPr="00A86E63">
        <w:t>doses</w:t>
      </w:r>
      <w:r w:rsidRPr="00A86E63">
        <w:rPr>
          <w:spacing w:val="-3"/>
        </w:rPr>
        <w:t xml:space="preserve"> </w:t>
      </w:r>
      <w:r w:rsidRPr="00A86E63">
        <w:t>is</w:t>
      </w:r>
      <w:r w:rsidRPr="00A86E63">
        <w:rPr>
          <w:spacing w:val="-3"/>
        </w:rPr>
        <w:t xml:space="preserve"> </w:t>
      </w:r>
      <w:r w:rsidRPr="00A86E63">
        <w:t>in</w:t>
      </w:r>
      <w:r w:rsidRPr="00A86E63">
        <w:rPr>
          <w:spacing w:val="-5"/>
        </w:rPr>
        <w:t xml:space="preserve"> </w:t>
      </w:r>
      <w:r w:rsidRPr="00A86E63">
        <w:t>accordance</w:t>
      </w:r>
      <w:r w:rsidRPr="00A86E63">
        <w:rPr>
          <w:spacing w:val="-3"/>
        </w:rPr>
        <w:t xml:space="preserve"> </w:t>
      </w:r>
      <w:r w:rsidRPr="00A86E63">
        <w:t>with 10</w:t>
      </w:r>
      <w:r w:rsidR="00483A75">
        <w:t> </w:t>
      </w:r>
      <w:r w:rsidRPr="00A86E63">
        <w:t>CFR 20.1202.</w:t>
      </w:r>
    </w:p>
    <w:p w14:paraId="4569F733" w14:textId="77777777" w:rsidR="00180C72" w:rsidRPr="00A86E63" w:rsidRDefault="007F09EC" w:rsidP="003A6629">
      <w:pPr>
        <w:pStyle w:val="BodyText"/>
        <w:numPr>
          <w:ilvl w:val="1"/>
          <w:numId w:val="26"/>
        </w:numPr>
      </w:pPr>
      <w:r w:rsidRPr="00A86E63">
        <w:t>Verify that the licensee incorporated the occupational dose of an individual received</w:t>
      </w:r>
      <w:r w:rsidRPr="00A86E63">
        <w:rPr>
          <w:spacing w:val="-4"/>
        </w:rPr>
        <w:t xml:space="preserve"> </w:t>
      </w:r>
      <w:r w:rsidRPr="00A86E63">
        <w:t>during</w:t>
      </w:r>
      <w:r w:rsidRPr="00A86E63">
        <w:rPr>
          <w:spacing w:val="-4"/>
        </w:rPr>
        <w:t xml:space="preserve"> </w:t>
      </w:r>
      <w:r w:rsidRPr="00A86E63">
        <w:t>the</w:t>
      </w:r>
      <w:r w:rsidRPr="00A86E63">
        <w:rPr>
          <w:spacing w:val="-6"/>
        </w:rPr>
        <w:t xml:space="preserve"> </w:t>
      </w:r>
      <w:r w:rsidRPr="00A86E63">
        <w:t>current</w:t>
      </w:r>
      <w:r w:rsidRPr="00A86E63">
        <w:rPr>
          <w:spacing w:val="-3"/>
        </w:rPr>
        <w:t xml:space="preserve"> </w:t>
      </w:r>
      <w:r w:rsidRPr="00A86E63">
        <w:t>year</w:t>
      </w:r>
      <w:r w:rsidRPr="00A86E63">
        <w:rPr>
          <w:spacing w:val="-3"/>
        </w:rPr>
        <w:t xml:space="preserve"> </w:t>
      </w:r>
      <w:r w:rsidRPr="00A86E63">
        <w:t>at</w:t>
      </w:r>
      <w:r w:rsidRPr="00A86E63">
        <w:rPr>
          <w:spacing w:val="-2"/>
        </w:rPr>
        <w:t xml:space="preserve"> </w:t>
      </w:r>
      <w:r w:rsidRPr="00A86E63">
        <w:t>a</w:t>
      </w:r>
      <w:r w:rsidRPr="00A86E63">
        <w:rPr>
          <w:spacing w:val="-6"/>
        </w:rPr>
        <w:t xml:space="preserve"> </w:t>
      </w:r>
      <w:r w:rsidRPr="00A86E63">
        <w:t>different</w:t>
      </w:r>
      <w:r w:rsidRPr="00A86E63">
        <w:rPr>
          <w:spacing w:val="-2"/>
        </w:rPr>
        <w:t xml:space="preserve"> </w:t>
      </w:r>
      <w:r w:rsidRPr="00A86E63">
        <w:t>NRC-licensed</w:t>
      </w:r>
      <w:r w:rsidRPr="00A86E63">
        <w:rPr>
          <w:spacing w:val="-4"/>
        </w:rPr>
        <w:t xml:space="preserve"> </w:t>
      </w:r>
      <w:r w:rsidRPr="00A86E63">
        <w:t>facility</w:t>
      </w:r>
      <w:r w:rsidRPr="00A86E63">
        <w:rPr>
          <w:spacing w:val="-3"/>
        </w:rPr>
        <w:t xml:space="preserve"> </w:t>
      </w:r>
      <w:r w:rsidRPr="00A86E63">
        <w:t>in</w:t>
      </w:r>
      <w:r w:rsidRPr="00A86E63">
        <w:rPr>
          <w:spacing w:val="-4"/>
        </w:rPr>
        <w:t xml:space="preserve"> </w:t>
      </w:r>
      <w:r w:rsidRPr="00A86E63">
        <w:t>accordance with 10 CFR 20.2104.</w:t>
      </w:r>
    </w:p>
    <w:p w14:paraId="748D2F1E" w14:textId="07FE64B4" w:rsidR="00636DF8" w:rsidRPr="00A86E63" w:rsidRDefault="007F09EC" w:rsidP="003A6629">
      <w:pPr>
        <w:pStyle w:val="BodyText"/>
        <w:numPr>
          <w:ilvl w:val="1"/>
          <w:numId w:val="26"/>
        </w:numPr>
      </w:pPr>
      <w:r w:rsidRPr="00A86E63">
        <w:t>Determine</w:t>
      </w:r>
      <w:r w:rsidRPr="00A86E63">
        <w:rPr>
          <w:spacing w:val="-7"/>
        </w:rPr>
        <w:t xml:space="preserve"> </w:t>
      </w:r>
      <w:r w:rsidRPr="00A86E63">
        <w:t>if</w:t>
      </w:r>
      <w:r w:rsidRPr="00A86E63">
        <w:rPr>
          <w:spacing w:val="-6"/>
        </w:rPr>
        <w:t xml:space="preserve"> </w:t>
      </w:r>
      <w:r w:rsidRPr="00A86E63">
        <w:t>the</w:t>
      </w:r>
      <w:r w:rsidRPr="00A86E63">
        <w:rPr>
          <w:spacing w:val="-5"/>
        </w:rPr>
        <w:t xml:space="preserve"> </w:t>
      </w:r>
      <w:r w:rsidRPr="00A86E63">
        <w:t>licensee</w:t>
      </w:r>
      <w:r w:rsidRPr="00A86E63">
        <w:rPr>
          <w:spacing w:val="-6"/>
        </w:rPr>
        <w:t xml:space="preserve"> </w:t>
      </w:r>
      <w:r w:rsidRPr="00A86E63">
        <w:t>is</w:t>
      </w:r>
      <w:r w:rsidRPr="00A86E63">
        <w:rPr>
          <w:spacing w:val="-4"/>
        </w:rPr>
        <w:t xml:space="preserve"> </w:t>
      </w:r>
      <w:r w:rsidRPr="00A86E63">
        <w:t>maintaining</w:t>
      </w:r>
      <w:r w:rsidRPr="00A86E63">
        <w:rPr>
          <w:spacing w:val="-5"/>
        </w:rPr>
        <w:t xml:space="preserve"> </w:t>
      </w:r>
      <w:r w:rsidRPr="00A86E63">
        <w:t>records</w:t>
      </w:r>
      <w:r w:rsidRPr="00A86E63">
        <w:rPr>
          <w:spacing w:val="-5"/>
        </w:rPr>
        <w:t xml:space="preserve"> </w:t>
      </w:r>
      <w:r w:rsidRPr="00A86E63">
        <w:t>of</w:t>
      </w:r>
      <w:r w:rsidRPr="00A86E63">
        <w:rPr>
          <w:spacing w:val="-5"/>
        </w:rPr>
        <w:t xml:space="preserve"> </w:t>
      </w:r>
      <w:r w:rsidRPr="00A86E63">
        <w:t>dose</w:t>
      </w:r>
      <w:r w:rsidRPr="00A86E63">
        <w:rPr>
          <w:spacing w:val="-5"/>
        </w:rPr>
        <w:t xml:space="preserve"> </w:t>
      </w:r>
      <w:r w:rsidRPr="00A86E63">
        <w:t>in</w:t>
      </w:r>
      <w:r w:rsidRPr="00A86E63">
        <w:rPr>
          <w:spacing w:val="-5"/>
        </w:rPr>
        <w:t xml:space="preserve"> </w:t>
      </w:r>
      <w:r w:rsidRPr="00A86E63">
        <w:t>accordance</w:t>
      </w:r>
      <w:r w:rsidRPr="00A86E63">
        <w:rPr>
          <w:spacing w:val="-4"/>
        </w:rPr>
        <w:t xml:space="preserve"> with</w:t>
      </w:r>
      <w:r w:rsidR="003243CB" w:rsidRPr="00A86E63">
        <w:rPr>
          <w:spacing w:val="-4"/>
        </w:rPr>
        <w:t xml:space="preserve"> </w:t>
      </w:r>
      <w:r w:rsidRPr="00A86E63">
        <w:t>10</w:t>
      </w:r>
      <w:r w:rsidRPr="00A86E63">
        <w:rPr>
          <w:spacing w:val="40"/>
        </w:rPr>
        <w:t xml:space="preserve"> </w:t>
      </w:r>
      <w:r w:rsidRPr="00A86E63">
        <w:t>CFR</w:t>
      </w:r>
      <w:r w:rsidRPr="00A86E63">
        <w:rPr>
          <w:spacing w:val="-4"/>
        </w:rPr>
        <w:t xml:space="preserve"> </w:t>
      </w:r>
      <w:r w:rsidRPr="00A86E63">
        <w:t>20.2106,</w:t>
      </w:r>
      <w:r w:rsidRPr="00A86E63">
        <w:rPr>
          <w:spacing w:val="-4"/>
        </w:rPr>
        <w:t xml:space="preserve"> </w:t>
      </w:r>
      <w:r w:rsidRPr="00A86E63">
        <w:t>at</w:t>
      </w:r>
      <w:r w:rsidRPr="00A86E63">
        <w:rPr>
          <w:spacing w:val="-4"/>
        </w:rPr>
        <w:t xml:space="preserve"> </w:t>
      </w:r>
      <w:r w:rsidRPr="00A86E63">
        <w:t>least</w:t>
      </w:r>
      <w:r w:rsidRPr="00A86E63">
        <w:rPr>
          <w:spacing w:val="-1"/>
        </w:rPr>
        <w:t xml:space="preserve"> </w:t>
      </w:r>
      <w:r w:rsidRPr="00A86E63">
        <w:t>annually,</w:t>
      </w:r>
      <w:r w:rsidRPr="00A86E63">
        <w:rPr>
          <w:spacing w:val="-4"/>
        </w:rPr>
        <w:t xml:space="preserve"> </w:t>
      </w:r>
      <w:r w:rsidRPr="00A86E63">
        <w:t>and</w:t>
      </w:r>
      <w:r w:rsidRPr="00A86E63">
        <w:rPr>
          <w:spacing w:val="-3"/>
        </w:rPr>
        <w:t xml:space="preserve"> </w:t>
      </w:r>
      <w:r w:rsidRPr="00A86E63">
        <w:t>is</w:t>
      </w:r>
      <w:r w:rsidRPr="00A86E63">
        <w:rPr>
          <w:spacing w:val="-5"/>
        </w:rPr>
        <w:t xml:space="preserve"> </w:t>
      </w:r>
      <w:r w:rsidRPr="00A86E63">
        <w:t>utilizing</w:t>
      </w:r>
      <w:r w:rsidRPr="00A86E63">
        <w:rPr>
          <w:spacing w:val="-3"/>
        </w:rPr>
        <w:t xml:space="preserve"> </w:t>
      </w:r>
      <w:r w:rsidRPr="00A86E63">
        <w:t>NRC</w:t>
      </w:r>
      <w:r w:rsidRPr="00A86E63">
        <w:rPr>
          <w:spacing w:val="-3"/>
        </w:rPr>
        <w:t xml:space="preserve"> </w:t>
      </w:r>
      <w:r w:rsidRPr="00A86E63">
        <w:t>Form</w:t>
      </w:r>
      <w:r w:rsidRPr="00A86E63">
        <w:rPr>
          <w:spacing w:val="-2"/>
        </w:rPr>
        <w:t xml:space="preserve"> </w:t>
      </w:r>
      <w:r w:rsidRPr="00A86E63">
        <w:t>5</w:t>
      </w:r>
      <w:r w:rsidRPr="00A86E63">
        <w:rPr>
          <w:spacing w:val="-5"/>
        </w:rPr>
        <w:t xml:space="preserve"> </w:t>
      </w:r>
      <w:r w:rsidRPr="00A86E63">
        <w:t>record</w:t>
      </w:r>
      <w:r w:rsidRPr="00A86E63">
        <w:rPr>
          <w:spacing w:val="-3"/>
        </w:rPr>
        <w:t xml:space="preserve"> </w:t>
      </w:r>
      <w:r w:rsidRPr="00A86E63">
        <w:t xml:space="preserve">keeping </w:t>
      </w:r>
      <w:r w:rsidRPr="00A86E63">
        <w:rPr>
          <w:spacing w:val="-2"/>
        </w:rPr>
        <w:t xml:space="preserve">format. </w:t>
      </w:r>
    </w:p>
    <w:p w14:paraId="4277AC48" w14:textId="7DE7A30C" w:rsidR="00A64697" w:rsidRPr="00A86E63" w:rsidRDefault="001B54D4" w:rsidP="00E06BC3">
      <w:pPr>
        <w:pStyle w:val="Heading2"/>
      </w:pPr>
      <w:r w:rsidRPr="00A86E63">
        <w:rPr>
          <w:u w:color="B5082D"/>
        </w:rPr>
        <w:t>02.11</w:t>
      </w:r>
      <w:r w:rsidRPr="00A86E63">
        <w:rPr>
          <w:u w:color="B5082D"/>
        </w:rPr>
        <w:tab/>
      </w:r>
      <w:r w:rsidR="00D13A3C" w:rsidRPr="00A86E63">
        <w:rPr>
          <w:u w:val="single" w:color="B5082D"/>
        </w:rPr>
        <w:t>D</w:t>
      </w:r>
      <w:r w:rsidR="007C0BD8" w:rsidRPr="00A86E63">
        <w:rPr>
          <w:u w:val="single" w:color="B5082D"/>
        </w:rPr>
        <w:t>osimetry</w:t>
      </w:r>
    </w:p>
    <w:p w14:paraId="2DB152B3" w14:textId="7B1BE88E" w:rsidR="003E2AED" w:rsidRPr="00A86E63" w:rsidRDefault="00025906" w:rsidP="000B13F0">
      <w:pPr>
        <w:pStyle w:val="Requirement"/>
        <w:numPr>
          <w:ilvl w:val="0"/>
          <w:numId w:val="18"/>
        </w:numPr>
      </w:pPr>
      <w:bookmarkStart w:id="55" w:name="_Hlk209790418"/>
      <w:r w:rsidRPr="00A86E63">
        <w:t xml:space="preserve">Verify the internal and external dosimetry programs are </w:t>
      </w:r>
      <w:r w:rsidR="00E323FF" w:rsidRPr="00A86E63">
        <w:t xml:space="preserve">documented and implemented </w:t>
      </w:r>
      <w:r w:rsidR="000D0157" w:rsidRPr="00A86E63">
        <w:t>in accordance with 10 CFR 20 and the lice</w:t>
      </w:r>
      <w:r w:rsidR="007F4E66" w:rsidRPr="00A86E63">
        <w:t>nse.</w:t>
      </w:r>
    </w:p>
    <w:p w14:paraId="12A77D9B" w14:textId="77777777" w:rsidR="003E2AED" w:rsidRPr="00A86E63" w:rsidRDefault="00CB67DB" w:rsidP="000B13F0">
      <w:pPr>
        <w:pStyle w:val="Requirement"/>
        <w:numPr>
          <w:ilvl w:val="0"/>
          <w:numId w:val="18"/>
        </w:numPr>
      </w:pPr>
      <w:r w:rsidRPr="00A86E63">
        <w:t>Verify</w:t>
      </w:r>
      <w:r w:rsidR="00AF52E2" w:rsidRPr="00A86E63">
        <w:t xml:space="preserve"> the licensee is using accredited </w:t>
      </w:r>
      <w:r w:rsidRPr="00A86E63">
        <w:t>processors for both their internal and external dosimetry progr</w:t>
      </w:r>
      <w:r w:rsidR="00014B79" w:rsidRPr="00A86E63">
        <w:t>a</w:t>
      </w:r>
      <w:r w:rsidRPr="00A86E63">
        <w:t>ms</w:t>
      </w:r>
      <w:r w:rsidR="003E2AED" w:rsidRPr="00A86E63">
        <w:t>.</w:t>
      </w:r>
    </w:p>
    <w:p w14:paraId="7E844FD8" w14:textId="1C7EDBDC" w:rsidR="00E323FF" w:rsidRPr="00A86E63" w:rsidRDefault="007F4E66" w:rsidP="000B13F0">
      <w:pPr>
        <w:pStyle w:val="Requirement"/>
        <w:numPr>
          <w:ilvl w:val="0"/>
          <w:numId w:val="18"/>
        </w:numPr>
      </w:pPr>
      <w:r w:rsidRPr="00A86E63">
        <w:t xml:space="preserve">Verify the programs are </w:t>
      </w:r>
      <w:r w:rsidR="001E6296" w:rsidRPr="00A86E63">
        <w:t>maintaining</w:t>
      </w:r>
      <w:r w:rsidRPr="00A86E63">
        <w:t xml:space="preserve"> the required records</w:t>
      </w:r>
      <w:r w:rsidR="00A03467" w:rsidRPr="00A86E63">
        <w:t>.</w:t>
      </w:r>
      <w:r w:rsidRPr="00A86E63">
        <w:t xml:space="preserve"> </w:t>
      </w:r>
    </w:p>
    <w:bookmarkEnd w:id="55"/>
    <w:p w14:paraId="748D2F36" w14:textId="0944C704" w:rsidR="00636DF8" w:rsidRPr="00A86E63" w:rsidRDefault="00315861" w:rsidP="00315861">
      <w:pPr>
        <w:pStyle w:val="SpecificGuidance"/>
      </w:pPr>
      <w:r w:rsidRPr="00A86E63">
        <w:t>Specific</w:t>
      </w:r>
      <w:r w:rsidR="00DF43A4" w:rsidRPr="00A86E63">
        <w:rPr>
          <w:spacing w:val="-10"/>
        </w:rPr>
        <w:t xml:space="preserve"> </w:t>
      </w:r>
      <w:r w:rsidR="007A70B3" w:rsidRPr="00A86E63">
        <w:rPr>
          <w:spacing w:val="-2"/>
        </w:rPr>
        <w:t>Requirements</w:t>
      </w:r>
    </w:p>
    <w:p w14:paraId="5FD4B1B6" w14:textId="77777777" w:rsidR="006D2C34" w:rsidRPr="00A86E63" w:rsidRDefault="002172B0" w:rsidP="003A6629">
      <w:pPr>
        <w:pStyle w:val="BodyText"/>
        <w:numPr>
          <w:ilvl w:val="1"/>
          <w:numId w:val="27"/>
        </w:numPr>
      </w:pPr>
      <w:r w:rsidRPr="00A86E63">
        <w:t>Determine</w:t>
      </w:r>
      <w:r w:rsidRPr="00A86E63">
        <w:rPr>
          <w:spacing w:val="-6"/>
        </w:rPr>
        <w:t xml:space="preserve"> </w:t>
      </w:r>
      <w:r w:rsidRPr="00A86E63">
        <w:t>if</w:t>
      </w:r>
      <w:r w:rsidRPr="00A86E63">
        <w:rPr>
          <w:spacing w:val="-5"/>
        </w:rPr>
        <w:t xml:space="preserve"> </w:t>
      </w:r>
      <w:r w:rsidRPr="00A86E63">
        <w:t>the</w:t>
      </w:r>
      <w:r w:rsidRPr="00A86E63">
        <w:rPr>
          <w:spacing w:val="-4"/>
        </w:rPr>
        <w:t xml:space="preserve"> </w:t>
      </w:r>
      <w:r w:rsidRPr="00A86E63">
        <w:t>bioassay</w:t>
      </w:r>
      <w:r w:rsidRPr="00A86E63">
        <w:rPr>
          <w:spacing w:val="-3"/>
        </w:rPr>
        <w:t xml:space="preserve"> </w:t>
      </w:r>
      <w:r w:rsidRPr="00A86E63">
        <w:t>program,</w:t>
      </w:r>
      <w:r w:rsidRPr="00A86E63">
        <w:rPr>
          <w:spacing w:val="-2"/>
        </w:rPr>
        <w:t xml:space="preserve"> </w:t>
      </w:r>
      <w:r w:rsidRPr="00A86E63">
        <w:t>if</w:t>
      </w:r>
      <w:r w:rsidRPr="00A86E63">
        <w:rPr>
          <w:spacing w:val="-2"/>
        </w:rPr>
        <w:t xml:space="preserve"> </w:t>
      </w:r>
      <w:r w:rsidRPr="00A86E63">
        <w:t>applicable,</w:t>
      </w:r>
      <w:r w:rsidRPr="00A86E63">
        <w:rPr>
          <w:spacing w:val="-3"/>
        </w:rPr>
        <w:t xml:space="preserve"> </w:t>
      </w:r>
      <w:r w:rsidRPr="00A86E63">
        <w:t>is</w:t>
      </w:r>
      <w:r w:rsidRPr="00A86E63">
        <w:rPr>
          <w:spacing w:val="-3"/>
        </w:rPr>
        <w:t xml:space="preserve"> </w:t>
      </w:r>
      <w:r w:rsidRPr="00A86E63">
        <w:t>in</w:t>
      </w:r>
      <w:r w:rsidRPr="00A86E63">
        <w:rPr>
          <w:spacing w:val="-4"/>
        </w:rPr>
        <w:t xml:space="preserve"> </w:t>
      </w:r>
      <w:r w:rsidRPr="00A86E63">
        <w:t>compliance</w:t>
      </w:r>
      <w:r w:rsidRPr="00A86E63">
        <w:rPr>
          <w:spacing w:val="-4"/>
        </w:rPr>
        <w:t xml:space="preserve"> </w:t>
      </w:r>
      <w:r w:rsidRPr="00A86E63">
        <w:t>with</w:t>
      </w:r>
      <w:r w:rsidRPr="00A86E63">
        <w:rPr>
          <w:spacing w:val="-6"/>
        </w:rPr>
        <w:t xml:space="preserve"> </w:t>
      </w:r>
      <w:r w:rsidRPr="00A86E63">
        <w:t>the</w:t>
      </w:r>
      <w:r w:rsidRPr="00A86E63">
        <w:rPr>
          <w:spacing w:val="-4"/>
        </w:rPr>
        <w:t xml:space="preserve"> </w:t>
      </w:r>
      <w:r w:rsidRPr="00A86E63">
        <w:t xml:space="preserve">license </w:t>
      </w:r>
      <w:r w:rsidRPr="00A86E63">
        <w:rPr>
          <w:spacing w:val="-2"/>
        </w:rPr>
        <w:t>requirements.</w:t>
      </w:r>
    </w:p>
    <w:p w14:paraId="081472F0" w14:textId="43BF0334" w:rsidR="002172B0" w:rsidRPr="00A86E63" w:rsidRDefault="002172B0" w:rsidP="003A6629">
      <w:pPr>
        <w:pStyle w:val="BodyText"/>
        <w:numPr>
          <w:ilvl w:val="1"/>
          <w:numId w:val="27"/>
        </w:numPr>
      </w:pPr>
      <w:r w:rsidRPr="00A86E63">
        <w:t>Determine</w:t>
      </w:r>
      <w:r w:rsidRPr="00A86E63">
        <w:rPr>
          <w:spacing w:val="-9"/>
        </w:rPr>
        <w:t xml:space="preserve"> </w:t>
      </w:r>
      <w:r w:rsidRPr="00A86E63">
        <w:t>if</w:t>
      </w:r>
      <w:r w:rsidRPr="00A86E63">
        <w:rPr>
          <w:spacing w:val="-5"/>
        </w:rPr>
        <w:t xml:space="preserve"> </w:t>
      </w:r>
      <w:r w:rsidRPr="00A86E63">
        <w:t>record</w:t>
      </w:r>
      <w:r w:rsidRPr="00A86E63">
        <w:rPr>
          <w:spacing w:val="-6"/>
        </w:rPr>
        <w:t xml:space="preserve"> </w:t>
      </w:r>
      <w:r w:rsidRPr="00A86E63">
        <w:t>retention</w:t>
      </w:r>
      <w:r w:rsidRPr="00A86E63">
        <w:rPr>
          <w:spacing w:val="-4"/>
        </w:rPr>
        <w:t xml:space="preserve"> </w:t>
      </w:r>
      <w:r w:rsidRPr="00A86E63">
        <w:t>is</w:t>
      </w:r>
      <w:r w:rsidRPr="00A86E63">
        <w:rPr>
          <w:spacing w:val="-4"/>
        </w:rPr>
        <w:t xml:space="preserve"> </w:t>
      </w:r>
      <w:r w:rsidRPr="00A86E63">
        <w:t>in</w:t>
      </w:r>
      <w:r w:rsidRPr="00A86E63">
        <w:rPr>
          <w:spacing w:val="-4"/>
        </w:rPr>
        <w:t xml:space="preserve"> </w:t>
      </w:r>
      <w:r w:rsidRPr="00A86E63">
        <w:t>accordance</w:t>
      </w:r>
      <w:r w:rsidRPr="00A86E63">
        <w:rPr>
          <w:spacing w:val="-4"/>
        </w:rPr>
        <w:t xml:space="preserve"> </w:t>
      </w:r>
      <w:ins w:id="56" w:author="Author">
        <w:r w:rsidR="00281858" w:rsidRPr="00A86E63">
          <w:rPr>
            <w:spacing w:val="-4"/>
          </w:rPr>
          <w:t xml:space="preserve">with 10 </w:t>
        </w:r>
      </w:ins>
      <w:r w:rsidRPr="00A86E63">
        <w:t>CFR</w:t>
      </w:r>
      <w:r w:rsidRPr="00A86E63">
        <w:rPr>
          <w:spacing w:val="-5"/>
        </w:rPr>
        <w:t xml:space="preserve"> </w:t>
      </w:r>
      <w:r w:rsidRPr="00A86E63">
        <w:rPr>
          <w:spacing w:val="-2"/>
        </w:rPr>
        <w:t>20.2103(b)(3).</w:t>
      </w:r>
    </w:p>
    <w:p w14:paraId="359D7488" w14:textId="691175BA" w:rsidR="002172B0" w:rsidRPr="00A86E63" w:rsidRDefault="002172B0" w:rsidP="003A6629">
      <w:pPr>
        <w:pStyle w:val="BodyText"/>
        <w:numPr>
          <w:ilvl w:val="1"/>
          <w:numId w:val="27"/>
        </w:numPr>
      </w:pPr>
      <w:r w:rsidRPr="00A86E63">
        <w:t>Determine</w:t>
      </w:r>
      <w:r w:rsidRPr="00A86E63">
        <w:rPr>
          <w:spacing w:val="-5"/>
        </w:rPr>
        <w:t xml:space="preserve"> </w:t>
      </w:r>
      <w:r w:rsidRPr="00A86E63">
        <w:t>if</w:t>
      </w:r>
      <w:r w:rsidRPr="00A86E63">
        <w:rPr>
          <w:spacing w:val="-4"/>
        </w:rPr>
        <w:t xml:space="preserve"> </w:t>
      </w:r>
      <w:r w:rsidRPr="00A86E63">
        <w:t>the</w:t>
      </w:r>
      <w:r w:rsidRPr="00A86E63">
        <w:rPr>
          <w:spacing w:val="-3"/>
        </w:rPr>
        <w:t xml:space="preserve"> </w:t>
      </w:r>
      <w:ins w:id="57" w:author="Author">
        <w:r w:rsidR="00D1319B" w:rsidRPr="00A86E63">
          <w:t>whole</w:t>
        </w:r>
        <w:r w:rsidR="00D1319B" w:rsidRPr="00A86E63">
          <w:rPr>
            <w:spacing w:val="-3"/>
          </w:rPr>
          <w:t>-body</w:t>
        </w:r>
      </w:ins>
      <w:r w:rsidRPr="00A86E63">
        <w:rPr>
          <w:spacing w:val="-2"/>
        </w:rPr>
        <w:t xml:space="preserve"> </w:t>
      </w:r>
      <w:r w:rsidRPr="00A86E63">
        <w:t>counting</w:t>
      </w:r>
      <w:r w:rsidRPr="00A86E63">
        <w:rPr>
          <w:spacing w:val="-5"/>
        </w:rPr>
        <w:t xml:space="preserve"> </w:t>
      </w:r>
      <w:r w:rsidRPr="00A86E63">
        <w:t>program</w:t>
      </w:r>
      <w:r w:rsidRPr="00A86E63">
        <w:rPr>
          <w:spacing w:val="-4"/>
        </w:rPr>
        <w:t xml:space="preserve"> </w:t>
      </w:r>
      <w:r w:rsidRPr="00A86E63">
        <w:t>is</w:t>
      </w:r>
      <w:r w:rsidRPr="00A86E63">
        <w:rPr>
          <w:spacing w:val="-5"/>
        </w:rPr>
        <w:t xml:space="preserve"> </w:t>
      </w:r>
      <w:r w:rsidRPr="00A86E63">
        <w:t>in</w:t>
      </w:r>
      <w:r w:rsidRPr="00A86E63">
        <w:rPr>
          <w:spacing w:val="-3"/>
        </w:rPr>
        <w:t xml:space="preserve"> </w:t>
      </w:r>
      <w:r w:rsidRPr="00A86E63">
        <w:t>compliance</w:t>
      </w:r>
      <w:r w:rsidRPr="00A86E63">
        <w:rPr>
          <w:spacing w:val="-3"/>
        </w:rPr>
        <w:t xml:space="preserve"> </w:t>
      </w:r>
      <w:r w:rsidRPr="00A86E63">
        <w:t>with</w:t>
      </w:r>
      <w:r w:rsidRPr="00A86E63">
        <w:rPr>
          <w:spacing w:val="-5"/>
        </w:rPr>
        <w:t xml:space="preserve"> </w:t>
      </w:r>
      <w:r w:rsidRPr="00A86E63">
        <w:t>the</w:t>
      </w:r>
      <w:r w:rsidRPr="00A86E63">
        <w:rPr>
          <w:spacing w:val="-5"/>
        </w:rPr>
        <w:t xml:space="preserve"> </w:t>
      </w:r>
      <w:r w:rsidRPr="00A86E63">
        <w:t>license requirements, if applicable.</w:t>
      </w:r>
    </w:p>
    <w:p w14:paraId="0FE7154A" w14:textId="62B383B4" w:rsidR="00306E19" w:rsidRPr="00A86E63" w:rsidRDefault="002172B0" w:rsidP="003A6629">
      <w:pPr>
        <w:pStyle w:val="BodyText"/>
        <w:numPr>
          <w:ilvl w:val="1"/>
          <w:numId w:val="27"/>
        </w:numPr>
      </w:pPr>
      <w:r w:rsidRPr="00A86E63">
        <w:t>Verify that the licensee monitors employees for occupational exposure to radiation</w:t>
      </w:r>
      <w:r w:rsidRPr="00A86E63">
        <w:rPr>
          <w:spacing w:val="-2"/>
        </w:rPr>
        <w:t xml:space="preserve"> </w:t>
      </w:r>
      <w:r w:rsidRPr="00A86E63">
        <w:t>who</w:t>
      </w:r>
      <w:r w:rsidRPr="00A86E63">
        <w:rPr>
          <w:spacing w:val="-2"/>
        </w:rPr>
        <w:t xml:space="preserve"> </w:t>
      </w:r>
      <w:r w:rsidRPr="00A86E63">
        <w:t>are</w:t>
      </w:r>
      <w:r w:rsidRPr="00A86E63">
        <w:rPr>
          <w:spacing w:val="-2"/>
        </w:rPr>
        <w:t xml:space="preserve"> </w:t>
      </w:r>
      <w:r w:rsidRPr="00A86E63">
        <w:t>likely</w:t>
      </w:r>
      <w:r w:rsidRPr="00A86E63">
        <w:rPr>
          <w:spacing w:val="-4"/>
        </w:rPr>
        <w:t xml:space="preserve"> </w:t>
      </w:r>
      <w:r w:rsidRPr="00A86E63">
        <w:t>to</w:t>
      </w:r>
      <w:r w:rsidRPr="00A86E63">
        <w:rPr>
          <w:spacing w:val="-2"/>
        </w:rPr>
        <w:t xml:space="preserve"> </w:t>
      </w:r>
      <w:r w:rsidRPr="00A86E63">
        <w:t>receive, in</w:t>
      </w:r>
      <w:r w:rsidRPr="00A86E63">
        <w:rPr>
          <w:spacing w:val="-2"/>
        </w:rPr>
        <w:t xml:space="preserve"> </w:t>
      </w:r>
      <w:r w:rsidRPr="00A86E63">
        <w:t>one</w:t>
      </w:r>
      <w:r w:rsidRPr="00A86E63">
        <w:rPr>
          <w:spacing w:val="-4"/>
        </w:rPr>
        <w:t xml:space="preserve"> </w:t>
      </w:r>
      <w:r w:rsidRPr="00A86E63">
        <w:t>year,</w:t>
      </w:r>
      <w:r w:rsidRPr="00A86E63">
        <w:rPr>
          <w:spacing w:val="-3"/>
        </w:rPr>
        <w:t xml:space="preserve"> </w:t>
      </w:r>
      <w:r w:rsidRPr="00A86E63">
        <w:t>a</w:t>
      </w:r>
      <w:r w:rsidRPr="00A86E63">
        <w:rPr>
          <w:spacing w:val="-4"/>
        </w:rPr>
        <w:t xml:space="preserve"> </w:t>
      </w:r>
      <w:r w:rsidRPr="00A86E63">
        <w:t>dose</w:t>
      </w:r>
      <w:r w:rsidRPr="00A86E63">
        <w:rPr>
          <w:spacing w:val="-2"/>
        </w:rPr>
        <w:t xml:space="preserve"> </w:t>
      </w:r>
      <w:r w:rsidRPr="00A86E63">
        <w:t>in</w:t>
      </w:r>
      <w:r w:rsidRPr="00A86E63">
        <w:rPr>
          <w:spacing w:val="-2"/>
        </w:rPr>
        <w:t xml:space="preserve"> </w:t>
      </w:r>
      <w:r w:rsidRPr="00A86E63">
        <w:t>excess</w:t>
      </w:r>
      <w:r w:rsidRPr="00A86E63">
        <w:rPr>
          <w:spacing w:val="-1"/>
        </w:rPr>
        <w:t xml:space="preserve"> </w:t>
      </w:r>
      <w:r w:rsidRPr="00A86E63">
        <w:t>of</w:t>
      </w:r>
      <w:r w:rsidRPr="00A86E63">
        <w:rPr>
          <w:spacing w:val="-3"/>
        </w:rPr>
        <w:t xml:space="preserve"> </w:t>
      </w:r>
      <w:r w:rsidRPr="00A86E63">
        <w:t>the</w:t>
      </w:r>
      <w:r w:rsidRPr="00A86E63">
        <w:rPr>
          <w:spacing w:val="-2"/>
        </w:rPr>
        <w:t xml:space="preserve"> </w:t>
      </w:r>
      <w:r w:rsidRPr="00A86E63">
        <w:t>10</w:t>
      </w:r>
      <w:r w:rsidRPr="00A86E63">
        <w:rPr>
          <w:spacing w:val="-7"/>
        </w:rPr>
        <w:t xml:space="preserve"> </w:t>
      </w:r>
      <w:r w:rsidRPr="00A86E63">
        <w:t>CFR 20.1502(a)</w:t>
      </w:r>
      <w:r w:rsidR="006335E6">
        <w:t xml:space="preserve"> </w:t>
      </w:r>
      <w:ins w:id="58" w:author="Author">
        <w:r w:rsidR="00281858" w:rsidRPr="00A86E63">
          <w:t>limits</w:t>
        </w:r>
      </w:ins>
      <w:r w:rsidRPr="00A86E63">
        <w:t>.</w:t>
      </w:r>
    </w:p>
    <w:p w14:paraId="6EDF1DDF" w14:textId="3623F51B" w:rsidR="00306E19" w:rsidRPr="00A86E63" w:rsidRDefault="002172B0" w:rsidP="003A6629">
      <w:pPr>
        <w:pStyle w:val="BodyText"/>
        <w:numPr>
          <w:ilvl w:val="1"/>
          <w:numId w:val="27"/>
        </w:numPr>
      </w:pPr>
      <w:r w:rsidRPr="00A86E63">
        <w:lastRenderedPageBreak/>
        <w:t>Determine that personnel dosimeter processors maintain accreditation from National</w:t>
      </w:r>
      <w:r w:rsidRPr="00A86E63">
        <w:rPr>
          <w:spacing w:val="-6"/>
        </w:rPr>
        <w:t xml:space="preserve"> </w:t>
      </w:r>
      <w:r w:rsidRPr="00A86E63">
        <w:t>Voluntary</w:t>
      </w:r>
      <w:r w:rsidRPr="00A86E63">
        <w:rPr>
          <w:spacing w:val="-5"/>
        </w:rPr>
        <w:t xml:space="preserve"> </w:t>
      </w:r>
      <w:r w:rsidRPr="00A86E63">
        <w:t>Laboratory</w:t>
      </w:r>
      <w:r w:rsidRPr="00A86E63">
        <w:rPr>
          <w:spacing w:val="-8"/>
        </w:rPr>
        <w:t xml:space="preserve"> </w:t>
      </w:r>
      <w:r w:rsidRPr="00A86E63">
        <w:t>Accreditation</w:t>
      </w:r>
      <w:r w:rsidRPr="00A86E63">
        <w:rPr>
          <w:spacing w:val="-6"/>
        </w:rPr>
        <w:t xml:space="preserve"> </w:t>
      </w:r>
      <w:r w:rsidRPr="00A86E63">
        <w:t>Program</w:t>
      </w:r>
      <w:r w:rsidRPr="00A86E63">
        <w:rPr>
          <w:spacing w:val="-5"/>
        </w:rPr>
        <w:t xml:space="preserve"> </w:t>
      </w:r>
      <w:r w:rsidRPr="00A86E63">
        <w:t>in</w:t>
      </w:r>
      <w:r w:rsidRPr="00A86E63">
        <w:rPr>
          <w:spacing w:val="-6"/>
        </w:rPr>
        <w:t xml:space="preserve"> </w:t>
      </w:r>
      <w:r w:rsidRPr="00A86E63">
        <w:t>accordance with 10 CFR 20.1501(d).</w:t>
      </w:r>
    </w:p>
    <w:p w14:paraId="748D2FA7" w14:textId="13CC06B8" w:rsidR="00636DF8" w:rsidRPr="00A86E63" w:rsidRDefault="00306E19" w:rsidP="00306E19">
      <w:pPr>
        <w:pStyle w:val="Heading1"/>
      </w:pPr>
      <w:r w:rsidRPr="00A86E63">
        <w:t>88030</w:t>
      </w:r>
      <w:r w:rsidR="0072108B" w:rsidRPr="00A86E63">
        <w:t>-</w:t>
      </w:r>
      <w:r w:rsidR="00A03467" w:rsidRPr="00A86E63">
        <w:t>03</w:t>
      </w:r>
      <w:r w:rsidRPr="00A86E63">
        <w:tab/>
      </w:r>
      <w:r w:rsidR="00DF43A4" w:rsidRPr="00A86E63">
        <w:t>RESOURCE</w:t>
      </w:r>
      <w:r w:rsidR="00DF43A4" w:rsidRPr="00A86E63">
        <w:rPr>
          <w:spacing w:val="-10"/>
        </w:rPr>
        <w:t xml:space="preserve"> </w:t>
      </w:r>
      <w:r w:rsidR="00DF43A4" w:rsidRPr="00A86E63">
        <w:t>ESTIMATE</w:t>
      </w:r>
    </w:p>
    <w:p w14:paraId="748D2FA9" w14:textId="7A103A7D" w:rsidR="00636DF8" w:rsidRPr="00A86E63" w:rsidRDefault="00DF43A4">
      <w:pPr>
        <w:pStyle w:val="BodyText"/>
      </w:pPr>
      <w:r w:rsidRPr="00A86E63">
        <w:t>The</w:t>
      </w:r>
      <w:r w:rsidRPr="00A86E63">
        <w:rPr>
          <w:spacing w:val="-2"/>
        </w:rPr>
        <w:t xml:space="preserve"> </w:t>
      </w:r>
      <w:r w:rsidRPr="00A86E63">
        <w:t>resource</w:t>
      </w:r>
      <w:r w:rsidRPr="00A86E63">
        <w:rPr>
          <w:spacing w:val="-2"/>
        </w:rPr>
        <w:t xml:space="preserve"> </w:t>
      </w:r>
      <w:r w:rsidRPr="00A86E63">
        <w:t>estimate</w:t>
      </w:r>
      <w:r w:rsidRPr="00A86E63">
        <w:rPr>
          <w:spacing w:val="-4"/>
        </w:rPr>
        <w:t xml:space="preserve"> </w:t>
      </w:r>
      <w:r w:rsidRPr="00A86E63">
        <w:t>to</w:t>
      </w:r>
      <w:r w:rsidRPr="00A86E63">
        <w:rPr>
          <w:spacing w:val="-4"/>
        </w:rPr>
        <w:t xml:space="preserve"> </w:t>
      </w:r>
      <w:r w:rsidRPr="00A86E63">
        <w:t>perform</w:t>
      </w:r>
      <w:r w:rsidRPr="00A86E63">
        <w:rPr>
          <w:spacing w:val="-3"/>
        </w:rPr>
        <w:t xml:space="preserve"> </w:t>
      </w:r>
      <w:r w:rsidRPr="00A86E63">
        <w:t>this</w:t>
      </w:r>
      <w:r w:rsidRPr="00A86E63">
        <w:rPr>
          <w:spacing w:val="-1"/>
        </w:rPr>
        <w:t xml:space="preserve"> </w:t>
      </w:r>
      <w:r w:rsidRPr="00A86E63">
        <w:t>inspection</w:t>
      </w:r>
      <w:r w:rsidRPr="00A86E63">
        <w:rPr>
          <w:spacing w:val="-4"/>
        </w:rPr>
        <w:t xml:space="preserve"> </w:t>
      </w:r>
      <w:r w:rsidRPr="00A86E63">
        <w:t>procedure</w:t>
      </w:r>
      <w:r w:rsidR="00D74014" w:rsidRPr="00A86E63">
        <w:t xml:space="preserve"> are identified</w:t>
      </w:r>
      <w:ins w:id="59" w:author="Author">
        <w:r w:rsidR="00281858" w:rsidRPr="00A86E63">
          <w:t xml:space="preserve"> in IMC 2600 Appendix B. The estimates are for broad resource planning and are not intended as measures for judging the inspector’s or region’s performance. Actual inspections may require substantially more or less time, depending on the circumstances.</w:t>
        </w:r>
      </w:ins>
      <w:r w:rsidR="00D74014" w:rsidRPr="00A86E63">
        <w:t xml:space="preserve"> </w:t>
      </w:r>
    </w:p>
    <w:p w14:paraId="273B06AF" w14:textId="67F5B02C" w:rsidR="00656D2E" w:rsidRPr="00A86E63" w:rsidRDefault="00656D2E" w:rsidP="0015420A">
      <w:pPr>
        <w:pStyle w:val="Heading1"/>
      </w:pPr>
      <w:bookmarkStart w:id="60" w:name="_Hlk216974558"/>
      <w:r w:rsidRPr="00A86E63">
        <w:t>88030</w:t>
      </w:r>
      <w:bookmarkEnd w:id="60"/>
      <w:r w:rsidR="0072108B" w:rsidRPr="00A86E63">
        <w:t>-</w:t>
      </w:r>
      <w:r w:rsidR="00A03467" w:rsidRPr="00A86E63">
        <w:t>04</w:t>
      </w:r>
      <w:r w:rsidRPr="00A86E63">
        <w:tab/>
        <w:t>PROCEDURE</w:t>
      </w:r>
      <w:r w:rsidRPr="00A86E63">
        <w:rPr>
          <w:spacing w:val="-12"/>
        </w:rPr>
        <w:t xml:space="preserve"> </w:t>
      </w:r>
      <w:r w:rsidRPr="00A86E63">
        <w:t>COMPLETION</w:t>
      </w:r>
    </w:p>
    <w:p w14:paraId="748D2FAA" w14:textId="3683743C" w:rsidR="00636DF8" w:rsidRPr="00A86E63" w:rsidRDefault="00656D2E" w:rsidP="0015420A">
      <w:pPr>
        <w:pStyle w:val="BodyText"/>
      </w:pPr>
      <w:r w:rsidRPr="00A86E63">
        <w:t>Implementation of each applicable inspection requirement will constitute completion of this procedure.</w:t>
      </w:r>
      <w:r w:rsidRPr="00A86E63">
        <w:rPr>
          <w:spacing w:val="40"/>
        </w:rPr>
        <w:t xml:space="preserve"> </w:t>
      </w:r>
      <w:r w:rsidRPr="00A86E63">
        <w:t>Individual inspection samples and breadth of review will be determined by the inspector based on requirement compliance, risk-significance of activity, and extent of the activity</w:t>
      </w:r>
      <w:r w:rsidRPr="00A86E63">
        <w:rPr>
          <w:spacing w:val="-2"/>
        </w:rPr>
        <w:t xml:space="preserve"> </w:t>
      </w:r>
      <w:r w:rsidRPr="00A86E63">
        <w:t>or</w:t>
      </w:r>
      <w:r w:rsidRPr="00A86E63">
        <w:rPr>
          <w:spacing w:val="-4"/>
        </w:rPr>
        <w:t xml:space="preserve"> </w:t>
      </w:r>
      <w:r w:rsidRPr="00A86E63">
        <w:t>records</w:t>
      </w:r>
      <w:r w:rsidRPr="00A86E63">
        <w:rPr>
          <w:spacing w:val="-3"/>
        </w:rPr>
        <w:t xml:space="preserve"> </w:t>
      </w:r>
      <w:r w:rsidRPr="00A86E63">
        <w:t>available.</w:t>
      </w:r>
      <w:r w:rsidRPr="00A86E63">
        <w:rPr>
          <w:spacing w:val="40"/>
        </w:rPr>
        <w:t xml:space="preserve"> </w:t>
      </w:r>
      <w:r w:rsidRPr="00A86E63">
        <w:t>The</w:t>
      </w:r>
      <w:r w:rsidRPr="00A86E63">
        <w:rPr>
          <w:spacing w:val="-5"/>
        </w:rPr>
        <w:t xml:space="preserve"> </w:t>
      </w:r>
      <w:r w:rsidRPr="00A86E63">
        <w:t>procedure</w:t>
      </w:r>
      <w:r w:rsidRPr="00A86E63">
        <w:rPr>
          <w:spacing w:val="-5"/>
        </w:rPr>
        <w:t xml:space="preserve"> </w:t>
      </w:r>
      <w:r w:rsidRPr="00A86E63">
        <w:t>is</w:t>
      </w:r>
      <w:r w:rsidRPr="00A86E63">
        <w:rPr>
          <w:spacing w:val="-2"/>
        </w:rPr>
        <w:t xml:space="preserve"> </w:t>
      </w:r>
      <w:r w:rsidRPr="00A86E63">
        <w:t>complete</w:t>
      </w:r>
      <w:r w:rsidRPr="00A86E63">
        <w:rPr>
          <w:spacing w:val="-2"/>
        </w:rPr>
        <w:t xml:space="preserve"> </w:t>
      </w:r>
      <w:r w:rsidRPr="00A86E63">
        <w:t>when</w:t>
      </w:r>
      <w:r w:rsidRPr="00A86E63">
        <w:rPr>
          <w:spacing w:val="-5"/>
        </w:rPr>
        <w:t xml:space="preserve"> </w:t>
      </w:r>
      <w:r w:rsidR="005C6A04" w:rsidRPr="00A86E63">
        <w:t>each applicable inspection requirement has been addressed</w:t>
      </w:r>
      <w:r w:rsidRPr="00A86E63">
        <w:t>.</w:t>
      </w:r>
    </w:p>
    <w:p w14:paraId="2CD2C3EF" w14:textId="2C68A450" w:rsidR="002307C4" w:rsidRPr="00A86E63" w:rsidRDefault="00DF43A4" w:rsidP="0015420A">
      <w:pPr>
        <w:pStyle w:val="Heading1"/>
      </w:pPr>
      <w:r w:rsidRPr="00A86E63">
        <w:t>88030</w:t>
      </w:r>
      <w:r w:rsidR="0072108B" w:rsidRPr="00A86E63">
        <w:t>-</w:t>
      </w:r>
      <w:r w:rsidR="00A03467" w:rsidRPr="00A86E63">
        <w:t>05</w:t>
      </w:r>
      <w:r w:rsidRPr="00A86E63">
        <w:tab/>
        <w:t>REFERENCES</w:t>
      </w:r>
    </w:p>
    <w:p w14:paraId="104896FD" w14:textId="3E0017CD" w:rsidR="00964598" w:rsidRPr="00A86E63" w:rsidRDefault="00964598" w:rsidP="00156B6B">
      <w:pPr>
        <w:pStyle w:val="BodyText2"/>
      </w:pPr>
      <w:r w:rsidRPr="00A86E63">
        <w:t>10 CFR 19, “Notices, Instructions, and Reports to Workers: Inspection and Investigations”</w:t>
      </w:r>
    </w:p>
    <w:p w14:paraId="4BD52966" w14:textId="249DEAD7" w:rsidR="00964598" w:rsidRPr="00A86E63" w:rsidRDefault="00964598" w:rsidP="0072108B">
      <w:pPr>
        <w:pStyle w:val="BodyText2"/>
      </w:pPr>
      <w:r w:rsidRPr="00A86E63">
        <w:t>10 CFR 20, “Standards for Protection against Radiation”</w:t>
      </w:r>
    </w:p>
    <w:p w14:paraId="4BA1FE74" w14:textId="59470C00" w:rsidR="00964598" w:rsidRPr="00A86E63" w:rsidRDefault="00964598" w:rsidP="0072108B">
      <w:pPr>
        <w:pStyle w:val="BodyText2"/>
      </w:pPr>
      <w:r w:rsidRPr="00A86E63">
        <w:t>29 CFR 1910.134, “Occupational Health and Safety Standards; Respiratory Protection”</w:t>
      </w:r>
    </w:p>
    <w:p w14:paraId="20AB7E29" w14:textId="426EE469" w:rsidR="00964598" w:rsidRPr="00A86E63" w:rsidRDefault="00964598" w:rsidP="0072108B">
      <w:pPr>
        <w:pStyle w:val="BodyText2"/>
      </w:pPr>
      <w:r w:rsidRPr="00A86E63">
        <w:t xml:space="preserve">IMC 2600, </w:t>
      </w:r>
      <w:r w:rsidR="002916F1" w:rsidRPr="00A86E63">
        <w:t>“</w:t>
      </w:r>
      <w:r w:rsidRPr="00A86E63">
        <w:t>Fuel Cycle Facility Operational Safety and Safeguards Inspection Program</w:t>
      </w:r>
      <w:r w:rsidR="002916F1" w:rsidRPr="00A86E63">
        <w:t>”</w:t>
      </w:r>
    </w:p>
    <w:p w14:paraId="6E13B273" w14:textId="4FB7FDDC" w:rsidR="00964598" w:rsidRPr="00A86E63" w:rsidRDefault="00964598" w:rsidP="0072108B">
      <w:pPr>
        <w:pStyle w:val="BodyText2"/>
      </w:pPr>
      <w:r w:rsidRPr="00F544B5">
        <w:t>NUREG 1556, “Consolidated Guidance for Material Licenses</w:t>
      </w:r>
      <w:r w:rsidR="00C22EB4" w:rsidRPr="00F544B5">
        <w:t>,</w:t>
      </w:r>
      <w:r w:rsidRPr="00F544B5">
        <w:t>” Volume 11, Appendix </w:t>
      </w:r>
      <w:ins w:id="61" w:author="Author">
        <w:r w:rsidR="005C5B55" w:rsidRPr="005C5B55">
          <w:t xml:space="preserve">M, </w:t>
        </w:r>
        <w:r w:rsidR="00F544B5">
          <w:t>“</w:t>
        </w:r>
        <w:r w:rsidR="005C5B55" w:rsidRPr="005C5B55">
          <w:t>Model Leak Test Program,” February 2017 (ML17059D332)</w:t>
        </w:r>
      </w:ins>
    </w:p>
    <w:p w14:paraId="04B1D187" w14:textId="1004B6A4" w:rsidR="00964598" w:rsidRPr="00A86E63" w:rsidRDefault="00964598" w:rsidP="0072108B">
      <w:pPr>
        <w:pStyle w:val="BodyText2"/>
      </w:pPr>
      <w:r w:rsidRPr="00A86E63">
        <w:t>NUREG/ CR</w:t>
      </w:r>
      <w:r w:rsidRPr="00A86E63">
        <w:rPr>
          <w:rFonts w:ascii="Cambria Math" w:hAnsi="Cambria Math" w:cs="Cambria Math"/>
        </w:rPr>
        <w:t>‑</w:t>
      </w:r>
      <w:r w:rsidRPr="00A86E63">
        <w:t>0041, “Manual of Respiratory Protection against Radioactive Material</w:t>
      </w:r>
      <w:r w:rsidR="00DC3447" w:rsidRPr="00A86E63">
        <w:t>,</w:t>
      </w:r>
      <w:r w:rsidRPr="00A86E63">
        <w:t>” Revision 1</w:t>
      </w:r>
      <w:r w:rsidR="00DC3447" w:rsidRPr="00A86E63">
        <w:t>,</w:t>
      </w:r>
      <w:r w:rsidRPr="00A86E63">
        <w:t xml:space="preserve"> January 2001</w:t>
      </w:r>
    </w:p>
    <w:p w14:paraId="34BFE350" w14:textId="7BDD198E" w:rsidR="00964598" w:rsidRPr="00A86E63" w:rsidRDefault="00964598" w:rsidP="0072108B">
      <w:pPr>
        <w:pStyle w:val="BodyText2"/>
      </w:pPr>
      <w:r w:rsidRPr="00A86E63">
        <w:t>Regulatory Guide (RG) 8.10, “Operating Philosophy for Maintaining Occupational Radiation Exposures as Low as Is Reasonably Achievable</w:t>
      </w:r>
      <w:r w:rsidR="00DC3447" w:rsidRPr="00A86E63">
        <w:t>,</w:t>
      </w:r>
      <w:r w:rsidRPr="00A86E63">
        <w:t>” Revision </w:t>
      </w:r>
      <w:r w:rsidR="00DC3447" w:rsidRPr="00A86E63">
        <w:t xml:space="preserve">2, </w:t>
      </w:r>
      <w:ins w:id="62" w:author="Author">
        <w:r w:rsidRPr="00A86E63">
          <w:t>August 2016</w:t>
        </w:r>
      </w:ins>
    </w:p>
    <w:p w14:paraId="4080418A" w14:textId="143A8C40" w:rsidR="00964598" w:rsidRPr="00A86E63" w:rsidRDefault="00964598" w:rsidP="0072108B">
      <w:pPr>
        <w:pStyle w:val="BodyText2"/>
      </w:pPr>
      <w:r w:rsidRPr="00A86E63">
        <w:t>RG 8.13, “Instruction Concerning Prenatal Radiation Exposure</w:t>
      </w:r>
      <w:r w:rsidR="00064FCD" w:rsidRPr="00A86E63">
        <w:t>,</w:t>
      </w:r>
      <w:r w:rsidRPr="00A86E63">
        <w:t>” Revision 3</w:t>
      </w:r>
      <w:r w:rsidR="00064FCD" w:rsidRPr="00A86E63">
        <w:t>,</w:t>
      </w:r>
      <w:r w:rsidRPr="00A86E63">
        <w:t xml:space="preserve"> June 1999</w:t>
      </w:r>
    </w:p>
    <w:p w14:paraId="135F1DEE" w14:textId="26D6261A" w:rsidR="00964598" w:rsidRPr="00A86E63" w:rsidRDefault="00964598" w:rsidP="0072108B">
      <w:pPr>
        <w:pStyle w:val="BodyText2"/>
      </w:pPr>
      <w:r w:rsidRPr="00A86E63">
        <w:t>RG 8.15, “Acceptable Programs for Respiratory Protection</w:t>
      </w:r>
      <w:r w:rsidR="00064FCD" w:rsidRPr="00A86E63">
        <w:t>,</w:t>
      </w:r>
      <w:r w:rsidRPr="00A86E63">
        <w:t>” Revision 1</w:t>
      </w:r>
      <w:r w:rsidR="00064FCD" w:rsidRPr="00A86E63">
        <w:t>,</w:t>
      </w:r>
      <w:r w:rsidRPr="00A86E63">
        <w:t xml:space="preserve"> October 1999</w:t>
      </w:r>
    </w:p>
    <w:p w14:paraId="430C0249" w14:textId="3A5235BE" w:rsidR="00964598" w:rsidRPr="00A86E63" w:rsidRDefault="00964598" w:rsidP="0072108B">
      <w:pPr>
        <w:pStyle w:val="BodyText2"/>
      </w:pPr>
      <w:r w:rsidRPr="00A86E63">
        <w:t>RG 8.2, “Guide for Administrative Practices in Radiation Surveys and Monitoring</w:t>
      </w:r>
      <w:r w:rsidR="00064FCD" w:rsidRPr="00A86E63">
        <w:t>,</w:t>
      </w:r>
      <w:r w:rsidRPr="00A86E63">
        <w:t>” Revision 1</w:t>
      </w:r>
      <w:r w:rsidR="00064FCD" w:rsidRPr="00A86E63">
        <w:t>,</w:t>
      </w:r>
      <w:r w:rsidRPr="00A86E63">
        <w:t xml:space="preserve"> May 2011</w:t>
      </w:r>
    </w:p>
    <w:p w14:paraId="3EC087A8" w14:textId="2AF958F3" w:rsidR="00964598" w:rsidRPr="00A86E63" w:rsidRDefault="00964598" w:rsidP="0072108B">
      <w:pPr>
        <w:pStyle w:val="BodyText2"/>
      </w:pPr>
      <w:r w:rsidRPr="00A86E63">
        <w:t>RG 8.21, “Health Physics Surveys for Byproduct Material at NRC-Licensed Processing and Manufacturing Plants</w:t>
      </w:r>
      <w:r w:rsidR="00064FCD" w:rsidRPr="00A86E63">
        <w:t>,</w:t>
      </w:r>
      <w:r w:rsidRPr="00A86E63">
        <w:t>” Revision 1</w:t>
      </w:r>
      <w:r w:rsidR="00064FCD" w:rsidRPr="00A86E63">
        <w:t>,</w:t>
      </w:r>
      <w:r w:rsidRPr="00A86E63">
        <w:t xml:space="preserve"> October 1979</w:t>
      </w:r>
    </w:p>
    <w:p w14:paraId="7B210966" w14:textId="3A25C612" w:rsidR="00964598" w:rsidRPr="00A86E63" w:rsidRDefault="00964598" w:rsidP="0072108B">
      <w:pPr>
        <w:pStyle w:val="BodyText2"/>
      </w:pPr>
      <w:r w:rsidRPr="00A86E63">
        <w:t>RG 8.24, “Health Physics Surveys During Enriched Uranium-235 Processing and Fuel Facilities</w:t>
      </w:r>
      <w:r w:rsidR="00C22EB4" w:rsidRPr="00A86E63">
        <w:t>,</w:t>
      </w:r>
      <w:r w:rsidRPr="00A86E63">
        <w:t>” Revision 2</w:t>
      </w:r>
      <w:r w:rsidR="00C22EB4" w:rsidRPr="00A86E63">
        <w:t>,</w:t>
      </w:r>
      <w:r w:rsidRPr="00A86E63">
        <w:t xml:space="preserve"> June 2012</w:t>
      </w:r>
    </w:p>
    <w:p w14:paraId="3D72984C" w14:textId="22095E98" w:rsidR="00964598" w:rsidRPr="00A86E63" w:rsidRDefault="00964598" w:rsidP="0072108B">
      <w:pPr>
        <w:pStyle w:val="BodyText2"/>
      </w:pPr>
      <w:r w:rsidRPr="00A86E63">
        <w:lastRenderedPageBreak/>
        <w:t>RG 8.25, “Air Sampling in the Workplace</w:t>
      </w:r>
      <w:r w:rsidR="00C22EB4" w:rsidRPr="00A86E63">
        <w:t>,</w:t>
      </w:r>
      <w:r w:rsidRPr="00A86E63">
        <w:t>” Revision 1</w:t>
      </w:r>
      <w:r w:rsidR="00C22EB4" w:rsidRPr="00A86E63">
        <w:t>,</w:t>
      </w:r>
      <w:r w:rsidRPr="00A86E63">
        <w:t xml:space="preserve"> June 1992</w:t>
      </w:r>
    </w:p>
    <w:p w14:paraId="70497A64" w14:textId="21FECAAD" w:rsidR="00964598" w:rsidRPr="00A86E63" w:rsidRDefault="00964598" w:rsidP="0072108B">
      <w:pPr>
        <w:pStyle w:val="BodyText2"/>
      </w:pPr>
      <w:r w:rsidRPr="00A86E63">
        <w:t>RG 8.29, “Instruction Concerning Risks from Occupational Radiation Exposure</w:t>
      </w:r>
      <w:r w:rsidR="00C22EB4" w:rsidRPr="00A86E63">
        <w:t>,</w:t>
      </w:r>
      <w:r w:rsidRPr="00A86E63">
        <w:t>” Revision 1</w:t>
      </w:r>
      <w:r w:rsidR="00156B6B" w:rsidRPr="00A86E63">
        <w:t xml:space="preserve">, </w:t>
      </w:r>
      <w:r w:rsidRPr="00A86E63">
        <w:t>February 1996</w:t>
      </w:r>
    </w:p>
    <w:p w14:paraId="4DE945EA" w14:textId="38EA1AFA" w:rsidR="00964598" w:rsidRPr="00A86E63" w:rsidRDefault="00964598" w:rsidP="0072108B">
      <w:pPr>
        <w:pStyle w:val="BodyText2"/>
      </w:pPr>
      <w:r w:rsidRPr="00A86E63">
        <w:t>RG 8.34, “Monitoring Criteria and Methods to Calculate Occupational Radiation Doses</w:t>
      </w:r>
      <w:r w:rsidR="00C22EB4" w:rsidRPr="00A86E63">
        <w:t>,</w:t>
      </w:r>
      <w:r w:rsidRPr="00A86E63">
        <w:t>” July 1992</w:t>
      </w:r>
    </w:p>
    <w:p w14:paraId="092BF7F4" w14:textId="2E849F1A" w:rsidR="00964598" w:rsidRPr="00A86E63" w:rsidRDefault="00964598" w:rsidP="0072108B">
      <w:pPr>
        <w:pStyle w:val="BodyText2"/>
      </w:pPr>
      <w:r w:rsidRPr="00A86E63">
        <w:t>RG 8.36, “Radiation Dose to the Embryo/ Fetus</w:t>
      </w:r>
      <w:r w:rsidR="00156B6B" w:rsidRPr="00A86E63">
        <w:t>,</w:t>
      </w:r>
      <w:r w:rsidRPr="00A86E63">
        <w:t>” July 1992</w:t>
      </w:r>
    </w:p>
    <w:p w14:paraId="76D40C3A" w14:textId="30D8777F" w:rsidR="00964598" w:rsidRPr="00A86E63" w:rsidRDefault="00964598" w:rsidP="0072108B">
      <w:pPr>
        <w:pStyle w:val="BodyText2"/>
      </w:pPr>
      <w:r w:rsidRPr="00A86E63">
        <w:t>RG 8.40, “Methods for Measuring Effective Dose Equivalent from External Exposure</w:t>
      </w:r>
      <w:r w:rsidR="00FA0607" w:rsidRPr="00A86E63">
        <w:t>,</w:t>
      </w:r>
      <w:r w:rsidRPr="00A86E63">
        <w:t>” July 2010</w:t>
      </w:r>
    </w:p>
    <w:p w14:paraId="3FE5FCF0" w14:textId="340AF314" w:rsidR="00964598" w:rsidRPr="00A86E63" w:rsidRDefault="00964598" w:rsidP="0072108B">
      <w:pPr>
        <w:pStyle w:val="BodyText2"/>
      </w:pPr>
      <w:r w:rsidRPr="00A86E63">
        <w:t>RG 8.7</w:t>
      </w:r>
      <w:r w:rsidR="00FA0607" w:rsidRPr="00A86E63">
        <w:t xml:space="preserve">, </w:t>
      </w:r>
      <w:r w:rsidRPr="00A86E63">
        <w:t>“Instructions for Recording and Reporting Occupational Radiation Exposure Data</w:t>
      </w:r>
      <w:r w:rsidR="00064FCD" w:rsidRPr="00A86E63">
        <w:t>,</w:t>
      </w:r>
      <w:r w:rsidRPr="00A86E63">
        <w:t>” Revision 4</w:t>
      </w:r>
      <w:r w:rsidR="00064FCD" w:rsidRPr="00A86E63">
        <w:t>,</w:t>
      </w:r>
      <w:r w:rsidRPr="00A86E63">
        <w:t xml:space="preserve"> </w:t>
      </w:r>
      <w:ins w:id="63" w:author="Author">
        <w:r w:rsidRPr="00A86E63">
          <w:t>May</w:t>
        </w:r>
      </w:ins>
      <w:r w:rsidRPr="00A86E63">
        <w:t xml:space="preserve"> </w:t>
      </w:r>
      <w:ins w:id="64" w:author="Author">
        <w:r w:rsidRPr="00A86E63">
          <w:t>2018</w:t>
        </w:r>
      </w:ins>
    </w:p>
    <w:p w14:paraId="7525645E" w14:textId="39C71B80" w:rsidR="00964598" w:rsidRPr="00A86E63" w:rsidRDefault="00964598" w:rsidP="0072108B">
      <w:pPr>
        <w:pStyle w:val="BodyText2"/>
      </w:pPr>
      <w:r w:rsidRPr="00A86E63">
        <w:t>RG 8.8, “Information Relevant to Ensuring the Occupational Radiation Exposures at Nuclear Power Stations will be As Low As Is Reasonably Achievable</w:t>
      </w:r>
      <w:r w:rsidR="00064FCD" w:rsidRPr="00A86E63">
        <w:t>,</w:t>
      </w:r>
      <w:r w:rsidRPr="00A86E63">
        <w:t>” Revision 3</w:t>
      </w:r>
      <w:r w:rsidR="00064FCD" w:rsidRPr="00A86E63">
        <w:t>,</w:t>
      </w:r>
      <w:r w:rsidRPr="00A86E63">
        <w:t xml:space="preserve"> June 1978</w:t>
      </w:r>
    </w:p>
    <w:p w14:paraId="36885A8B" w14:textId="0ECCFFFC" w:rsidR="00964598" w:rsidRPr="00A86E63" w:rsidRDefault="00964598" w:rsidP="0072108B">
      <w:pPr>
        <w:pStyle w:val="BodyText2"/>
      </w:pPr>
      <w:r w:rsidRPr="00A86E63">
        <w:t>RG 8.9, “Acceptable Concepts, Models, Equations, and Assumptions for a Bioassay Program</w:t>
      </w:r>
      <w:r w:rsidR="00064FCD" w:rsidRPr="00A86E63">
        <w:t>,</w:t>
      </w:r>
      <w:r w:rsidRPr="00A86E63">
        <w:t>” Revision 1</w:t>
      </w:r>
      <w:r w:rsidR="00064FCD" w:rsidRPr="00A86E63">
        <w:t>,</w:t>
      </w:r>
      <w:r w:rsidRPr="00A86E63">
        <w:t xml:space="preserve"> July 1993</w:t>
      </w:r>
    </w:p>
    <w:p w14:paraId="748D2FD3" w14:textId="06D25543" w:rsidR="00636DF8" w:rsidRPr="00A86E63" w:rsidRDefault="00DF43A4" w:rsidP="00E02959">
      <w:pPr>
        <w:pStyle w:val="END"/>
      </w:pPr>
      <w:r w:rsidRPr="00A86E63">
        <w:t>END</w:t>
      </w:r>
    </w:p>
    <w:p w14:paraId="748D2FD5" w14:textId="5355B700" w:rsidR="00636DF8" w:rsidRPr="00A86E63" w:rsidRDefault="00DF43A4" w:rsidP="00A34635">
      <w:pPr>
        <w:pStyle w:val="BodyText2"/>
      </w:pPr>
      <w:r w:rsidRPr="00A86E63">
        <w:rPr>
          <w:spacing w:val="-2"/>
        </w:rPr>
        <w:t>Attachment:</w:t>
      </w:r>
      <w:r w:rsidR="00A34635" w:rsidRPr="00A86E63">
        <w:rPr>
          <w:spacing w:val="-2"/>
        </w:rPr>
        <w:br/>
      </w:r>
      <w:r w:rsidRPr="00A86E63">
        <w:t>1.</w:t>
      </w:r>
      <w:r w:rsidR="00E85375" w:rsidRPr="00A86E63">
        <w:t xml:space="preserve"> </w:t>
      </w:r>
      <w:r w:rsidRPr="00A86E63">
        <w:t>Revision</w:t>
      </w:r>
      <w:r w:rsidRPr="00A86E63">
        <w:rPr>
          <w:spacing w:val="-3"/>
        </w:rPr>
        <w:t xml:space="preserve"> </w:t>
      </w:r>
      <w:r w:rsidRPr="00A86E63">
        <w:t>History</w:t>
      </w:r>
      <w:r w:rsidRPr="00A86E63">
        <w:rPr>
          <w:spacing w:val="-5"/>
        </w:rPr>
        <w:t xml:space="preserve"> </w:t>
      </w:r>
      <w:r w:rsidRPr="00A86E63">
        <w:t>for</w:t>
      </w:r>
      <w:r w:rsidRPr="00A86E63">
        <w:rPr>
          <w:spacing w:val="-4"/>
        </w:rPr>
        <w:t xml:space="preserve"> </w:t>
      </w:r>
      <w:r w:rsidRPr="00A86E63">
        <w:t>IP</w:t>
      </w:r>
      <w:r w:rsidRPr="00A86E63">
        <w:rPr>
          <w:spacing w:val="-3"/>
        </w:rPr>
        <w:t xml:space="preserve"> </w:t>
      </w:r>
      <w:r w:rsidRPr="00A86E63">
        <w:rPr>
          <w:spacing w:val="-4"/>
        </w:rPr>
        <w:t>88030</w:t>
      </w:r>
    </w:p>
    <w:p w14:paraId="748D2FD6" w14:textId="77777777" w:rsidR="00636DF8" w:rsidRPr="00A86E63" w:rsidRDefault="00636DF8">
      <w:pPr>
        <w:pStyle w:val="BodyText"/>
        <w:spacing w:line="252" w:lineRule="exact"/>
        <w:sectPr w:rsidR="00636DF8" w:rsidRPr="00A86E63" w:rsidSect="00255D8B">
          <w:footerReference w:type="default" r:id="rId11"/>
          <w:pgSz w:w="12240" w:h="15840"/>
          <w:pgMar w:top="1440" w:right="1440" w:bottom="1440" w:left="1440" w:header="720" w:footer="720" w:gutter="0"/>
          <w:cols w:space="720"/>
          <w:docGrid w:linePitch="299"/>
        </w:sectPr>
      </w:pPr>
    </w:p>
    <w:p w14:paraId="748D2FD7" w14:textId="7E29A9A7" w:rsidR="00636DF8" w:rsidRPr="00A86E63" w:rsidRDefault="00DF43A4" w:rsidP="0015420A">
      <w:pPr>
        <w:pStyle w:val="attachmenttitle"/>
      </w:pPr>
      <w:r w:rsidRPr="00A86E63">
        <w:lastRenderedPageBreak/>
        <w:t>Attachment</w:t>
      </w:r>
      <w:r w:rsidR="00A03467" w:rsidRPr="00A86E63">
        <w:t> 1</w:t>
      </w:r>
      <w:r w:rsidR="005D117F" w:rsidRPr="00A86E63">
        <w:t xml:space="preserve">: </w:t>
      </w:r>
      <w:r w:rsidRPr="00A86E63">
        <w:t>Revision</w:t>
      </w:r>
      <w:r w:rsidRPr="00A86E63">
        <w:rPr>
          <w:spacing w:val="-9"/>
        </w:rPr>
        <w:t xml:space="preserve"> </w:t>
      </w:r>
      <w:r w:rsidRPr="00A86E63">
        <w:t>History</w:t>
      </w:r>
      <w:r w:rsidRPr="00A86E63">
        <w:rPr>
          <w:spacing w:val="-10"/>
        </w:rPr>
        <w:t xml:space="preserve"> </w:t>
      </w:r>
      <w:r w:rsidRPr="00A86E63">
        <w:t>for</w:t>
      </w:r>
      <w:r w:rsidRPr="00A86E63">
        <w:rPr>
          <w:spacing w:val="-10"/>
        </w:rPr>
        <w:t xml:space="preserve"> </w:t>
      </w:r>
      <w:r w:rsidRPr="00A86E63">
        <w:t>IP</w:t>
      </w:r>
      <w:r w:rsidRPr="00A86E63">
        <w:rPr>
          <w:spacing w:val="-10"/>
        </w:rPr>
        <w:t xml:space="preserve"> </w:t>
      </w:r>
      <w:r w:rsidRPr="00A86E63">
        <w:t>88030</w:t>
      </w:r>
    </w:p>
    <w:tbl>
      <w:tblPr>
        <w:tblStyle w:val="IM"/>
        <w:tblW w:w="12960" w:type="dxa"/>
        <w:tblLayout w:type="fixed"/>
        <w:tblLook w:val="01E0" w:firstRow="1" w:lastRow="1" w:firstColumn="1" w:lastColumn="1" w:noHBand="0" w:noVBand="0"/>
      </w:tblPr>
      <w:tblGrid>
        <w:gridCol w:w="1435"/>
        <w:gridCol w:w="1620"/>
        <w:gridCol w:w="5940"/>
        <w:gridCol w:w="1710"/>
        <w:gridCol w:w="2255"/>
      </w:tblGrid>
      <w:tr w:rsidR="00A86E63" w:rsidRPr="00A86E63" w14:paraId="748D2FDF" w14:textId="77777777" w:rsidTr="00672037">
        <w:tc>
          <w:tcPr>
            <w:tcW w:w="1435" w:type="dxa"/>
          </w:tcPr>
          <w:p w14:paraId="748D2FD8" w14:textId="77777777" w:rsidR="00636DF8" w:rsidRPr="00A86E63" w:rsidRDefault="00DF43A4" w:rsidP="00E02959">
            <w:pPr>
              <w:pStyle w:val="BodyText-table"/>
            </w:pPr>
            <w:r w:rsidRPr="00A86E63">
              <w:t>Commitment Tracking Number</w:t>
            </w:r>
          </w:p>
        </w:tc>
        <w:tc>
          <w:tcPr>
            <w:tcW w:w="1620" w:type="dxa"/>
          </w:tcPr>
          <w:p w14:paraId="6F6AB000" w14:textId="77777777" w:rsidR="00D01308" w:rsidRDefault="00DF43A4" w:rsidP="00E02959">
            <w:pPr>
              <w:pStyle w:val="BodyText-table"/>
            </w:pPr>
            <w:r w:rsidRPr="00A86E63">
              <w:t xml:space="preserve">Accession Number </w:t>
            </w:r>
          </w:p>
          <w:p w14:paraId="748D2FD9" w14:textId="52750C6E" w:rsidR="00636DF8" w:rsidRDefault="00DF43A4" w:rsidP="00E02959">
            <w:pPr>
              <w:pStyle w:val="BodyText-table"/>
            </w:pPr>
            <w:r w:rsidRPr="00A86E63">
              <w:t>Issue</w:t>
            </w:r>
            <w:r w:rsidRPr="00A86E63">
              <w:rPr>
                <w:spacing w:val="-16"/>
              </w:rPr>
              <w:t xml:space="preserve"> </w:t>
            </w:r>
            <w:r w:rsidRPr="00A86E63">
              <w:t>Date</w:t>
            </w:r>
          </w:p>
          <w:p w14:paraId="748D2FDA" w14:textId="77777777" w:rsidR="00636DF8" w:rsidRPr="00A86E63" w:rsidRDefault="00DF43A4" w:rsidP="00E02959">
            <w:pPr>
              <w:pStyle w:val="BodyText-table"/>
            </w:pPr>
            <w:r w:rsidRPr="00A86E63">
              <w:t>Change</w:t>
            </w:r>
            <w:r w:rsidRPr="00A86E63">
              <w:rPr>
                <w:spacing w:val="-6"/>
              </w:rPr>
              <w:t xml:space="preserve"> </w:t>
            </w:r>
            <w:r w:rsidRPr="00A86E63">
              <w:t>Notice</w:t>
            </w:r>
          </w:p>
        </w:tc>
        <w:tc>
          <w:tcPr>
            <w:tcW w:w="5940" w:type="dxa"/>
          </w:tcPr>
          <w:p w14:paraId="748D2FDB" w14:textId="77777777" w:rsidR="00636DF8" w:rsidRPr="00A86E63" w:rsidRDefault="00DF43A4" w:rsidP="00E02959">
            <w:pPr>
              <w:pStyle w:val="BodyText-table"/>
            </w:pPr>
            <w:r w:rsidRPr="00A86E63">
              <w:t>Description</w:t>
            </w:r>
            <w:r w:rsidRPr="00A86E63">
              <w:rPr>
                <w:spacing w:val="-7"/>
              </w:rPr>
              <w:t xml:space="preserve"> </w:t>
            </w:r>
            <w:r w:rsidRPr="00A86E63">
              <w:t>of</w:t>
            </w:r>
            <w:r w:rsidRPr="00A86E63">
              <w:rPr>
                <w:spacing w:val="-5"/>
              </w:rPr>
              <w:t xml:space="preserve"> </w:t>
            </w:r>
            <w:r w:rsidRPr="00A86E63">
              <w:t>Change</w:t>
            </w:r>
          </w:p>
        </w:tc>
        <w:tc>
          <w:tcPr>
            <w:tcW w:w="1710" w:type="dxa"/>
          </w:tcPr>
          <w:p w14:paraId="748D2FDC" w14:textId="77777777" w:rsidR="00636DF8" w:rsidRPr="00A86E63" w:rsidRDefault="00DF43A4" w:rsidP="00E02959">
            <w:pPr>
              <w:pStyle w:val="BodyText-table"/>
            </w:pPr>
            <w:r w:rsidRPr="00A86E63">
              <w:t xml:space="preserve">Description of Training Required </w:t>
            </w:r>
            <w:r w:rsidRPr="00A86E63">
              <w:rPr>
                <w:spacing w:val="-4"/>
              </w:rPr>
              <w:t xml:space="preserve">and </w:t>
            </w:r>
            <w:r w:rsidRPr="00A86E63">
              <w:t xml:space="preserve">Completion </w:t>
            </w:r>
            <w:r w:rsidRPr="00A86E63">
              <w:rPr>
                <w:spacing w:val="-4"/>
              </w:rPr>
              <w:t>Date</w:t>
            </w:r>
          </w:p>
        </w:tc>
        <w:tc>
          <w:tcPr>
            <w:tcW w:w="2255" w:type="dxa"/>
          </w:tcPr>
          <w:p w14:paraId="748D2FDD" w14:textId="77777777" w:rsidR="00636DF8" w:rsidRPr="00A86E63" w:rsidRDefault="00DF43A4" w:rsidP="00E02959">
            <w:pPr>
              <w:pStyle w:val="BodyText-table"/>
            </w:pPr>
            <w:r w:rsidRPr="00A86E63">
              <w:t>Comment Resolution and Closed</w:t>
            </w:r>
            <w:r w:rsidRPr="00A86E63">
              <w:rPr>
                <w:spacing w:val="-16"/>
              </w:rPr>
              <w:t xml:space="preserve"> </w:t>
            </w:r>
            <w:r w:rsidRPr="00A86E63">
              <w:t>Feedback Form Accession Number (Pre- decisional, Non-</w:t>
            </w:r>
          </w:p>
          <w:p w14:paraId="748D2FDE" w14:textId="77777777" w:rsidR="00636DF8" w:rsidRPr="00A86E63" w:rsidRDefault="00DF43A4" w:rsidP="00E02959">
            <w:pPr>
              <w:pStyle w:val="BodyText-table"/>
            </w:pPr>
            <w:r w:rsidRPr="00A86E63">
              <w:t>public</w:t>
            </w:r>
            <w:r w:rsidRPr="00A86E63">
              <w:rPr>
                <w:spacing w:val="-6"/>
              </w:rPr>
              <w:t xml:space="preserve"> </w:t>
            </w:r>
            <w:r w:rsidRPr="00A86E63">
              <w:t>Information)</w:t>
            </w:r>
          </w:p>
        </w:tc>
      </w:tr>
      <w:tr w:rsidR="00A86E63" w:rsidRPr="00A86E63" w14:paraId="748D2FE7" w14:textId="77777777" w:rsidTr="00672037">
        <w:trPr>
          <w:tblHeader w:val="0"/>
        </w:trPr>
        <w:tc>
          <w:tcPr>
            <w:tcW w:w="1435" w:type="dxa"/>
          </w:tcPr>
          <w:p w14:paraId="748D2FE0" w14:textId="77777777" w:rsidR="00636DF8" w:rsidRPr="00A86E63" w:rsidRDefault="00DF43A4" w:rsidP="00E02959">
            <w:pPr>
              <w:pStyle w:val="BodyText-table"/>
            </w:pPr>
            <w:r w:rsidRPr="00A86E63">
              <w:t>N/A</w:t>
            </w:r>
          </w:p>
        </w:tc>
        <w:tc>
          <w:tcPr>
            <w:tcW w:w="1620" w:type="dxa"/>
          </w:tcPr>
          <w:p w14:paraId="748D2FE1" w14:textId="77777777" w:rsidR="00636DF8" w:rsidRPr="00A86E63" w:rsidRDefault="00DF43A4" w:rsidP="00E02959">
            <w:pPr>
              <w:pStyle w:val="BodyText-table"/>
            </w:pPr>
            <w:r w:rsidRPr="00A86E63">
              <w:rPr>
                <w:spacing w:val="-2"/>
              </w:rPr>
              <w:t>ML061710070 07/28/06</w:t>
            </w:r>
          </w:p>
          <w:p w14:paraId="748D2FE2" w14:textId="56C98901" w:rsidR="00636DF8" w:rsidRPr="00A86E63" w:rsidRDefault="00DF43A4" w:rsidP="00E02959">
            <w:pPr>
              <w:pStyle w:val="BodyText-table"/>
            </w:pPr>
            <w:r w:rsidRPr="00A86E63">
              <w:t>CN 06</w:t>
            </w:r>
            <w:r w:rsidR="00A03467" w:rsidRPr="00A86E63">
              <w:rPr>
                <w:rFonts w:ascii="Cambria Math" w:hAnsi="Cambria Math" w:cs="Cambria Math"/>
              </w:rPr>
              <w:t>‑</w:t>
            </w:r>
            <w:r w:rsidR="00A03467" w:rsidRPr="00A86E63">
              <w:t>019</w:t>
            </w:r>
          </w:p>
        </w:tc>
        <w:tc>
          <w:tcPr>
            <w:tcW w:w="5940" w:type="dxa"/>
          </w:tcPr>
          <w:p w14:paraId="748D2FE3" w14:textId="77777777" w:rsidR="00636DF8" w:rsidRPr="00A86E63" w:rsidRDefault="00DF43A4" w:rsidP="00E02959">
            <w:pPr>
              <w:pStyle w:val="BodyText-table"/>
            </w:pPr>
            <w:r w:rsidRPr="00A86E63">
              <w:t>IP</w:t>
            </w:r>
            <w:r w:rsidRPr="00A86E63">
              <w:rPr>
                <w:spacing w:val="-6"/>
              </w:rPr>
              <w:t xml:space="preserve"> </w:t>
            </w:r>
            <w:r w:rsidRPr="00A86E63">
              <w:t>88030 has</w:t>
            </w:r>
            <w:r w:rsidRPr="00A86E63">
              <w:rPr>
                <w:spacing w:val="-2"/>
              </w:rPr>
              <w:t xml:space="preserve"> </w:t>
            </w:r>
            <w:r w:rsidRPr="00A86E63">
              <w:t>been issued</w:t>
            </w:r>
            <w:r w:rsidRPr="00A86E63">
              <w:rPr>
                <w:spacing w:val="-4"/>
              </w:rPr>
              <w:t xml:space="preserve"> </w:t>
            </w:r>
            <w:r w:rsidRPr="00A86E63">
              <w:t>because</w:t>
            </w:r>
            <w:r w:rsidRPr="00A86E63">
              <w:rPr>
                <w:spacing w:val="-3"/>
              </w:rPr>
              <w:t xml:space="preserve"> </w:t>
            </w:r>
            <w:r w:rsidRPr="00A86E63">
              <w:t>of</w:t>
            </w:r>
            <w:r w:rsidRPr="00A86E63">
              <w:rPr>
                <w:spacing w:val="-4"/>
              </w:rPr>
              <w:t xml:space="preserve"> </w:t>
            </w:r>
            <w:r w:rsidRPr="00A86E63">
              <w:t xml:space="preserve">the </w:t>
            </w:r>
            <w:r w:rsidRPr="00A86E63">
              <w:rPr>
                <w:spacing w:val="-4"/>
              </w:rPr>
              <w:t>need</w:t>
            </w:r>
          </w:p>
          <w:p w14:paraId="748D2FE4" w14:textId="77777777" w:rsidR="00636DF8" w:rsidRPr="00A86E63" w:rsidRDefault="00DF43A4" w:rsidP="00E02959">
            <w:pPr>
              <w:pStyle w:val="BodyText-table"/>
            </w:pPr>
            <w:r w:rsidRPr="00A86E63">
              <w:t>for</w:t>
            </w:r>
            <w:r w:rsidRPr="00A86E63">
              <w:rPr>
                <w:spacing w:val="-6"/>
              </w:rPr>
              <w:t xml:space="preserve"> </w:t>
            </w:r>
            <w:r w:rsidRPr="00A86E63">
              <w:t>a</w:t>
            </w:r>
            <w:r w:rsidRPr="00A86E63">
              <w:rPr>
                <w:spacing w:val="-6"/>
              </w:rPr>
              <w:t xml:space="preserve"> </w:t>
            </w:r>
            <w:r w:rsidRPr="00A86E63">
              <w:t>new</w:t>
            </w:r>
            <w:r w:rsidRPr="00A86E63">
              <w:rPr>
                <w:spacing w:val="-7"/>
              </w:rPr>
              <w:t xml:space="preserve"> </w:t>
            </w:r>
            <w:r w:rsidRPr="00A86E63">
              <w:t>Inspection</w:t>
            </w:r>
            <w:r w:rsidRPr="00A86E63">
              <w:rPr>
                <w:spacing w:val="-6"/>
              </w:rPr>
              <w:t xml:space="preserve"> </w:t>
            </w:r>
            <w:r w:rsidRPr="00A86E63">
              <w:t>Procedure</w:t>
            </w:r>
            <w:r w:rsidRPr="00A86E63">
              <w:rPr>
                <w:spacing w:val="-7"/>
              </w:rPr>
              <w:t xml:space="preserve"> </w:t>
            </w:r>
            <w:r w:rsidRPr="00A86E63">
              <w:t>for</w:t>
            </w:r>
            <w:r w:rsidRPr="00A86E63">
              <w:rPr>
                <w:spacing w:val="-6"/>
              </w:rPr>
              <w:t xml:space="preserve"> </w:t>
            </w:r>
            <w:r w:rsidRPr="00A86E63">
              <w:t xml:space="preserve">Radiation </w:t>
            </w:r>
            <w:r w:rsidRPr="00A86E63">
              <w:rPr>
                <w:spacing w:val="-2"/>
              </w:rPr>
              <w:t>Protection.</w:t>
            </w:r>
          </w:p>
        </w:tc>
        <w:tc>
          <w:tcPr>
            <w:tcW w:w="1710" w:type="dxa"/>
          </w:tcPr>
          <w:p w14:paraId="748D2FE5" w14:textId="77777777" w:rsidR="00636DF8" w:rsidRPr="00A86E63" w:rsidRDefault="00DF43A4" w:rsidP="00E02959">
            <w:pPr>
              <w:pStyle w:val="BodyText-table"/>
            </w:pPr>
            <w:r w:rsidRPr="00A86E63">
              <w:rPr>
                <w:spacing w:val="-4"/>
              </w:rPr>
              <w:t>None</w:t>
            </w:r>
          </w:p>
        </w:tc>
        <w:tc>
          <w:tcPr>
            <w:tcW w:w="2255" w:type="dxa"/>
          </w:tcPr>
          <w:p w14:paraId="748D2FE6" w14:textId="77777777" w:rsidR="00636DF8" w:rsidRPr="00A86E63" w:rsidRDefault="00DF43A4" w:rsidP="00E02959">
            <w:pPr>
              <w:pStyle w:val="BodyText-table"/>
            </w:pPr>
            <w:r w:rsidRPr="00A86E63">
              <w:rPr>
                <w:spacing w:val="-2"/>
              </w:rPr>
              <w:t>ML061710084</w:t>
            </w:r>
          </w:p>
        </w:tc>
      </w:tr>
      <w:tr w:rsidR="00A86E63" w:rsidRPr="00A86E63" w14:paraId="748D2FF6" w14:textId="77777777" w:rsidTr="00672037">
        <w:trPr>
          <w:tblHeader w:val="0"/>
        </w:trPr>
        <w:tc>
          <w:tcPr>
            <w:tcW w:w="1435" w:type="dxa"/>
          </w:tcPr>
          <w:p w14:paraId="748D2FE8" w14:textId="77777777" w:rsidR="00636DF8" w:rsidRPr="00A86E63" w:rsidRDefault="00636DF8" w:rsidP="00D01308">
            <w:pPr>
              <w:pStyle w:val="BodyText-table"/>
            </w:pPr>
          </w:p>
        </w:tc>
        <w:tc>
          <w:tcPr>
            <w:tcW w:w="1620" w:type="dxa"/>
          </w:tcPr>
          <w:p w14:paraId="748D2FE9" w14:textId="77777777" w:rsidR="00636DF8" w:rsidRPr="00A86E63" w:rsidRDefault="00DF43A4" w:rsidP="00D01308">
            <w:pPr>
              <w:pStyle w:val="BodyText-table"/>
            </w:pPr>
            <w:r w:rsidRPr="00A86E63">
              <w:rPr>
                <w:spacing w:val="-2"/>
              </w:rPr>
              <w:t>ML13311A692 03/06/14</w:t>
            </w:r>
          </w:p>
          <w:p w14:paraId="748D2FEA" w14:textId="06064156" w:rsidR="00636DF8" w:rsidRPr="00A86E63" w:rsidRDefault="00DF43A4" w:rsidP="00D01308">
            <w:pPr>
              <w:pStyle w:val="BodyText-table"/>
            </w:pPr>
            <w:r w:rsidRPr="00A86E63">
              <w:t>CN</w:t>
            </w:r>
            <w:r w:rsidRPr="00A86E63">
              <w:rPr>
                <w:spacing w:val="-5"/>
              </w:rPr>
              <w:t xml:space="preserve"> </w:t>
            </w:r>
            <w:r w:rsidRPr="00A86E63">
              <w:t>14</w:t>
            </w:r>
            <w:r w:rsidR="00A03467" w:rsidRPr="00A86E63">
              <w:rPr>
                <w:rFonts w:ascii="Cambria Math" w:hAnsi="Cambria Math" w:cs="Cambria Math"/>
              </w:rPr>
              <w:t>‑</w:t>
            </w:r>
            <w:r w:rsidR="00A03467" w:rsidRPr="00A86E63">
              <w:t>007</w:t>
            </w:r>
          </w:p>
        </w:tc>
        <w:tc>
          <w:tcPr>
            <w:tcW w:w="5940" w:type="dxa"/>
          </w:tcPr>
          <w:p w14:paraId="748D2FEB" w14:textId="08E16D78" w:rsidR="00636DF8" w:rsidRPr="005B044A" w:rsidRDefault="005169FD" w:rsidP="00D01308">
            <w:pPr>
              <w:pStyle w:val="BodyText-table"/>
            </w:pPr>
            <w:r w:rsidRPr="005B044A">
              <w:t>Significantly</w:t>
            </w:r>
            <w:r w:rsidRPr="005B044A">
              <w:rPr>
                <w:spacing w:val="-8"/>
              </w:rPr>
              <w:t xml:space="preserve"> </w:t>
            </w:r>
            <w:r w:rsidR="00DF43A4" w:rsidRPr="005B044A">
              <w:t>revised</w:t>
            </w:r>
            <w:r w:rsidR="00DF43A4" w:rsidRPr="005B044A">
              <w:rPr>
                <w:spacing w:val="-10"/>
              </w:rPr>
              <w:t xml:space="preserve"> </w:t>
            </w:r>
            <w:r w:rsidR="00DF43A4" w:rsidRPr="005B044A">
              <w:rPr>
                <w:spacing w:val="-5"/>
              </w:rPr>
              <w:t>to:</w:t>
            </w:r>
          </w:p>
          <w:p w14:paraId="748D2FEC" w14:textId="1F14BB02" w:rsidR="00636DF8" w:rsidRPr="00B05E7E" w:rsidRDefault="00DF43A4" w:rsidP="00003877">
            <w:pPr>
              <w:pStyle w:val="BodyText-table"/>
              <w:numPr>
                <w:ilvl w:val="0"/>
                <w:numId w:val="19"/>
              </w:numPr>
              <w:ind w:left="360"/>
              <w:rPr>
                <w:sz w:val="20"/>
                <w:szCs w:val="20"/>
              </w:rPr>
            </w:pPr>
            <w:r w:rsidRPr="00B05E7E">
              <w:rPr>
                <w:sz w:val="20"/>
                <w:szCs w:val="20"/>
              </w:rPr>
              <w:t>Format</w:t>
            </w:r>
            <w:r w:rsidRPr="00B05E7E">
              <w:rPr>
                <w:spacing w:val="-5"/>
                <w:sz w:val="20"/>
                <w:szCs w:val="20"/>
              </w:rPr>
              <w:t xml:space="preserve"> </w:t>
            </w:r>
            <w:r w:rsidRPr="00B05E7E">
              <w:rPr>
                <w:sz w:val="20"/>
                <w:szCs w:val="20"/>
              </w:rPr>
              <w:t>to</w:t>
            </w:r>
            <w:r w:rsidRPr="00B05E7E">
              <w:rPr>
                <w:spacing w:val="-4"/>
                <w:sz w:val="20"/>
                <w:szCs w:val="20"/>
              </w:rPr>
              <w:t xml:space="preserve"> </w:t>
            </w:r>
            <w:r w:rsidRPr="00B05E7E">
              <w:rPr>
                <w:sz w:val="20"/>
                <w:szCs w:val="20"/>
              </w:rPr>
              <w:t>IMC</w:t>
            </w:r>
            <w:r w:rsidRPr="00B05E7E">
              <w:rPr>
                <w:spacing w:val="-4"/>
                <w:sz w:val="20"/>
                <w:szCs w:val="20"/>
              </w:rPr>
              <w:t xml:space="preserve"> </w:t>
            </w:r>
            <w:r w:rsidRPr="00B05E7E">
              <w:rPr>
                <w:spacing w:val="-5"/>
                <w:sz w:val="20"/>
                <w:szCs w:val="20"/>
              </w:rPr>
              <w:t>0</w:t>
            </w:r>
            <w:r w:rsidR="000F4597" w:rsidRPr="00B05E7E">
              <w:rPr>
                <w:spacing w:val="-5"/>
                <w:sz w:val="20"/>
                <w:szCs w:val="20"/>
              </w:rPr>
              <w:t>0</w:t>
            </w:r>
            <w:r w:rsidRPr="00B05E7E">
              <w:rPr>
                <w:spacing w:val="-5"/>
                <w:sz w:val="20"/>
                <w:szCs w:val="20"/>
              </w:rPr>
              <w:t>40</w:t>
            </w:r>
          </w:p>
          <w:p w14:paraId="748D2FED" w14:textId="77777777" w:rsidR="00636DF8" w:rsidRPr="00B05E7E" w:rsidRDefault="00DF43A4" w:rsidP="00003877">
            <w:pPr>
              <w:pStyle w:val="BodyText-table"/>
              <w:numPr>
                <w:ilvl w:val="0"/>
                <w:numId w:val="19"/>
              </w:numPr>
              <w:ind w:left="360"/>
              <w:rPr>
                <w:sz w:val="20"/>
                <w:szCs w:val="20"/>
              </w:rPr>
            </w:pPr>
            <w:r w:rsidRPr="00B05E7E">
              <w:rPr>
                <w:sz w:val="20"/>
                <w:szCs w:val="20"/>
              </w:rPr>
              <w:t>Delete reference to Special Planned Exposure</w:t>
            </w:r>
          </w:p>
          <w:p w14:paraId="748D2FEE" w14:textId="3FFAF307" w:rsidR="00636DF8" w:rsidRPr="00B05E7E" w:rsidRDefault="00DF43A4" w:rsidP="00003877">
            <w:pPr>
              <w:pStyle w:val="BodyText-table"/>
              <w:numPr>
                <w:ilvl w:val="0"/>
                <w:numId w:val="19"/>
              </w:numPr>
              <w:ind w:left="360"/>
              <w:rPr>
                <w:sz w:val="20"/>
                <w:szCs w:val="20"/>
              </w:rPr>
            </w:pPr>
            <w:r w:rsidRPr="00B05E7E">
              <w:rPr>
                <w:sz w:val="20"/>
                <w:szCs w:val="20"/>
              </w:rPr>
              <w:t xml:space="preserve">Delete reference of Dose to Public now included in </w:t>
            </w:r>
            <w:r w:rsidR="00003877" w:rsidRPr="00B05E7E">
              <w:rPr>
                <w:sz w:val="20"/>
                <w:szCs w:val="20"/>
              </w:rPr>
              <w:t>IP </w:t>
            </w:r>
            <w:r w:rsidRPr="00B05E7E">
              <w:rPr>
                <w:sz w:val="20"/>
                <w:szCs w:val="20"/>
              </w:rPr>
              <w:t>88045</w:t>
            </w:r>
          </w:p>
          <w:p w14:paraId="748D2FEF" w14:textId="77777777" w:rsidR="00636DF8" w:rsidRPr="00B05E7E" w:rsidRDefault="00DF43A4" w:rsidP="00003877">
            <w:pPr>
              <w:pStyle w:val="BodyText-table"/>
              <w:numPr>
                <w:ilvl w:val="0"/>
                <w:numId w:val="19"/>
              </w:numPr>
              <w:ind w:left="360"/>
              <w:rPr>
                <w:sz w:val="20"/>
                <w:szCs w:val="20"/>
              </w:rPr>
            </w:pPr>
            <w:r w:rsidRPr="00B05E7E">
              <w:rPr>
                <w:sz w:val="20"/>
                <w:szCs w:val="20"/>
              </w:rPr>
              <w:t>Add chemical toxicity of uranium</w:t>
            </w:r>
          </w:p>
          <w:p w14:paraId="748D2FF0" w14:textId="77777777" w:rsidR="00636DF8" w:rsidRPr="00B05E7E" w:rsidRDefault="00DF43A4" w:rsidP="00003877">
            <w:pPr>
              <w:pStyle w:val="BodyText-table"/>
              <w:numPr>
                <w:ilvl w:val="0"/>
                <w:numId w:val="19"/>
              </w:numPr>
              <w:ind w:left="360"/>
              <w:rPr>
                <w:sz w:val="20"/>
                <w:szCs w:val="20"/>
              </w:rPr>
            </w:pPr>
            <w:r w:rsidRPr="00B05E7E">
              <w:rPr>
                <w:sz w:val="20"/>
                <w:szCs w:val="20"/>
              </w:rPr>
              <w:t>Add Stop Work Authority</w:t>
            </w:r>
          </w:p>
          <w:p w14:paraId="748D2FF1" w14:textId="77777777" w:rsidR="00636DF8" w:rsidRPr="00B05E7E" w:rsidRDefault="00DF43A4" w:rsidP="00003877">
            <w:pPr>
              <w:pStyle w:val="BodyText-table"/>
              <w:numPr>
                <w:ilvl w:val="0"/>
                <w:numId w:val="19"/>
              </w:numPr>
              <w:ind w:left="360"/>
              <w:rPr>
                <w:sz w:val="20"/>
                <w:szCs w:val="20"/>
              </w:rPr>
            </w:pPr>
            <w:r w:rsidRPr="00B05E7E">
              <w:rPr>
                <w:sz w:val="20"/>
                <w:szCs w:val="20"/>
              </w:rPr>
              <w:t>Added Exempt Quantity reference in sealed source section.</w:t>
            </w:r>
          </w:p>
          <w:p w14:paraId="748D2FF2" w14:textId="1DCE2B54" w:rsidR="00636DF8" w:rsidRPr="00B05E7E" w:rsidRDefault="00DF43A4" w:rsidP="00003877">
            <w:pPr>
              <w:pStyle w:val="BodyText-table"/>
              <w:numPr>
                <w:ilvl w:val="0"/>
                <w:numId w:val="19"/>
              </w:numPr>
              <w:ind w:left="360"/>
              <w:rPr>
                <w:sz w:val="20"/>
                <w:szCs w:val="20"/>
              </w:rPr>
            </w:pPr>
            <w:r w:rsidRPr="00B05E7E">
              <w:rPr>
                <w:sz w:val="20"/>
                <w:szCs w:val="20"/>
              </w:rPr>
              <w:t>Delete reference to reporting requirements in 10 CFR 30</w:t>
            </w:r>
            <w:r w:rsidR="00A03467" w:rsidRPr="00B05E7E">
              <w:rPr>
                <w:rFonts w:ascii="Cambria Math" w:hAnsi="Cambria Math" w:cs="Cambria Math"/>
                <w:sz w:val="20"/>
                <w:szCs w:val="20"/>
              </w:rPr>
              <w:t>‑</w:t>
            </w:r>
            <w:r w:rsidR="00A03467" w:rsidRPr="00B05E7E">
              <w:rPr>
                <w:sz w:val="20"/>
                <w:szCs w:val="20"/>
              </w:rPr>
              <w:t>39</w:t>
            </w:r>
            <w:r w:rsidRPr="00B05E7E">
              <w:rPr>
                <w:sz w:val="20"/>
                <w:szCs w:val="20"/>
              </w:rPr>
              <w:t xml:space="preserve"> &amp; 72 and added reporting requirements in Part</w:t>
            </w:r>
            <w:r w:rsidR="00003877" w:rsidRPr="00B05E7E">
              <w:rPr>
                <w:sz w:val="20"/>
                <w:szCs w:val="20"/>
              </w:rPr>
              <w:t> </w:t>
            </w:r>
            <w:r w:rsidRPr="00B05E7E">
              <w:rPr>
                <w:sz w:val="20"/>
                <w:szCs w:val="20"/>
              </w:rPr>
              <w:t>76.</w:t>
            </w:r>
          </w:p>
          <w:p w14:paraId="661C26D7" w14:textId="77777777" w:rsidR="00636DF8" w:rsidRPr="00B05E7E" w:rsidRDefault="00DF43A4" w:rsidP="00003877">
            <w:pPr>
              <w:pStyle w:val="BodyText-table"/>
              <w:numPr>
                <w:ilvl w:val="0"/>
                <w:numId w:val="19"/>
              </w:numPr>
              <w:ind w:left="360"/>
              <w:rPr>
                <w:sz w:val="20"/>
                <w:szCs w:val="20"/>
              </w:rPr>
            </w:pPr>
            <w:r w:rsidRPr="00B05E7E">
              <w:rPr>
                <w:sz w:val="20"/>
                <w:szCs w:val="20"/>
              </w:rPr>
              <w:t>Added PAPR</w:t>
            </w:r>
            <w:r w:rsidRPr="00B05E7E">
              <w:rPr>
                <w:spacing w:val="-7"/>
                <w:sz w:val="20"/>
                <w:szCs w:val="20"/>
              </w:rPr>
              <w:t xml:space="preserve"> </w:t>
            </w:r>
            <w:r w:rsidRPr="00B05E7E">
              <w:rPr>
                <w:sz w:val="20"/>
                <w:szCs w:val="20"/>
              </w:rPr>
              <w:t>and</w:t>
            </w:r>
            <w:r w:rsidRPr="00B05E7E">
              <w:rPr>
                <w:spacing w:val="-7"/>
                <w:sz w:val="20"/>
                <w:szCs w:val="20"/>
              </w:rPr>
              <w:t xml:space="preserve"> </w:t>
            </w:r>
            <w:r w:rsidRPr="00B05E7E">
              <w:rPr>
                <w:sz w:val="20"/>
                <w:szCs w:val="20"/>
              </w:rPr>
              <w:t>PAPH</w:t>
            </w:r>
            <w:r w:rsidRPr="00B05E7E">
              <w:rPr>
                <w:spacing w:val="-9"/>
                <w:sz w:val="20"/>
                <w:szCs w:val="20"/>
              </w:rPr>
              <w:t xml:space="preserve"> </w:t>
            </w:r>
            <w:r w:rsidRPr="00B05E7E">
              <w:rPr>
                <w:sz w:val="20"/>
                <w:szCs w:val="20"/>
              </w:rPr>
              <w:t>interpretation</w:t>
            </w:r>
            <w:r w:rsidRPr="00B05E7E">
              <w:rPr>
                <w:spacing w:val="-9"/>
                <w:sz w:val="20"/>
                <w:szCs w:val="20"/>
              </w:rPr>
              <w:t xml:space="preserve"> </w:t>
            </w:r>
            <w:r w:rsidRPr="00B05E7E">
              <w:rPr>
                <w:sz w:val="20"/>
                <w:szCs w:val="20"/>
              </w:rPr>
              <w:t>for transparency and consistency.</w:t>
            </w:r>
          </w:p>
          <w:p w14:paraId="36581232" w14:textId="77777777" w:rsidR="00003877" w:rsidRPr="00B05E7E" w:rsidRDefault="00003877" w:rsidP="00A96C2D">
            <w:pPr>
              <w:pStyle w:val="BodyText-table"/>
              <w:numPr>
                <w:ilvl w:val="0"/>
                <w:numId w:val="19"/>
              </w:numPr>
              <w:ind w:left="360"/>
              <w:rPr>
                <w:sz w:val="20"/>
                <w:szCs w:val="20"/>
              </w:rPr>
            </w:pPr>
            <w:r w:rsidRPr="00B05E7E">
              <w:rPr>
                <w:sz w:val="20"/>
                <w:szCs w:val="20"/>
              </w:rPr>
              <w:t>Added ventilation and whole body counting sections.</w:t>
            </w:r>
          </w:p>
          <w:p w14:paraId="6BBECDEC" w14:textId="77777777" w:rsidR="00003877" w:rsidRPr="00B05E7E" w:rsidRDefault="00003877" w:rsidP="00A96C2D">
            <w:pPr>
              <w:pStyle w:val="BodyText-table"/>
              <w:numPr>
                <w:ilvl w:val="0"/>
                <w:numId w:val="19"/>
              </w:numPr>
              <w:ind w:left="360"/>
              <w:rPr>
                <w:sz w:val="20"/>
                <w:szCs w:val="20"/>
              </w:rPr>
            </w:pPr>
            <w:r w:rsidRPr="00B05E7E">
              <w:rPr>
                <w:sz w:val="20"/>
                <w:szCs w:val="20"/>
              </w:rPr>
              <w:t>Added applicable sections from IP 88005 (management organization).</w:t>
            </w:r>
          </w:p>
          <w:p w14:paraId="11EEB4B3" w14:textId="77777777" w:rsidR="00003877" w:rsidRPr="00B05E7E" w:rsidRDefault="00003877" w:rsidP="00A96C2D">
            <w:pPr>
              <w:pStyle w:val="BodyText-table"/>
              <w:numPr>
                <w:ilvl w:val="0"/>
                <w:numId w:val="19"/>
              </w:numPr>
              <w:ind w:left="360"/>
              <w:rPr>
                <w:sz w:val="20"/>
                <w:szCs w:val="20"/>
              </w:rPr>
            </w:pPr>
            <w:r w:rsidRPr="00B05E7E">
              <w:rPr>
                <w:sz w:val="20"/>
                <w:szCs w:val="20"/>
              </w:rPr>
              <w:t>Added section regarding 19.12 from IP 88010 (operator training)</w:t>
            </w:r>
          </w:p>
          <w:p w14:paraId="0D96E21D" w14:textId="77777777" w:rsidR="00003877" w:rsidRPr="00B05E7E" w:rsidRDefault="00003877" w:rsidP="00A96C2D">
            <w:pPr>
              <w:pStyle w:val="BodyText-table"/>
              <w:numPr>
                <w:ilvl w:val="0"/>
                <w:numId w:val="19"/>
              </w:numPr>
              <w:ind w:left="360"/>
              <w:rPr>
                <w:sz w:val="20"/>
                <w:szCs w:val="20"/>
              </w:rPr>
            </w:pPr>
            <w:r w:rsidRPr="00B05E7E">
              <w:rPr>
                <w:sz w:val="20"/>
                <w:szCs w:val="20"/>
              </w:rPr>
              <w:t>Added Reference section.</w:t>
            </w:r>
          </w:p>
          <w:p w14:paraId="706D3704" w14:textId="77777777" w:rsidR="00003877" w:rsidRPr="00B05E7E" w:rsidRDefault="00003877" w:rsidP="00A96C2D">
            <w:pPr>
              <w:pStyle w:val="BodyText-table"/>
              <w:numPr>
                <w:ilvl w:val="0"/>
                <w:numId w:val="19"/>
              </w:numPr>
              <w:ind w:left="360"/>
              <w:rPr>
                <w:sz w:val="20"/>
                <w:szCs w:val="20"/>
              </w:rPr>
            </w:pPr>
            <w:r w:rsidRPr="00B05E7E">
              <w:rPr>
                <w:sz w:val="20"/>
                <w:szCs w:val="20"/>
              </w:rPr>
              <w:t>Deleted reference to 20.1203 as fuel facilities do not have the correct source material to have an external dose exposure from airborne particulates.</w:t>
            </w:r>
          </w:p>
          <w:p w14:paraId="748D2FF3" w14:textId="50F7B0C7" w:rsidR="00003877" w:rsidRPr="005B044A" w:rsidRDefault="00A96C2D" w:rsidP="00B05E7E">
            <w:pPr>
              <w:pStyle w:val="BodyText-table"/>
            </w:pPr>
            <w:r w:rsidRPr="005B044A">
              <w:t>Changed the IP from being an annual inspection with 32 hours to two, rotating biennial inspections with 32 hours each or 64 hours</w:t>
            </w:r>
            <w:r w:rsidR="00B05E7E" w:rsidRPr="005B044A">
              <w:t xml:space="preserve"> </w:t>
            </w:r>
            <w:r w:rsidRPr="005B044A">
              <w:t>total.</w:t>
            </w:r>
          </w:p>
        </w:tc>
        <w:tc>
          <w:tcPr>
            <w:tcW w:w="1710" w:type="dxa"/>
          </w:tcPr>
          <w:p w14:paraId="748D2FF4" w14:textId="77777777" w:rsidR="00636DF8" w:rsidRPr="00A86E63" w:rsidRDefault="00DF43A4" w:rsidP="00D01308">
            <w:pPr>
              <w:pStyle w:val="BodyText-table"/>
            </w:pPr>
            <w:r w:rsidRPr="00A86E63">
              <w:t>None</w:t>
            </w:r>
          </w:p>
        </w:tc>
        <w:tc>
          <w:tcPr>
            <w:tcW w:w="2255" w:type="dxa"/>
          </w:tcPr>
          <w:p w14:paraId="748D2FF5" w14:textId="77777777" w:rsidR="00636DF8" w:rsidRPr="00A86E63" w:rsidRDefault="00DF43A4" w:rsidP="00D01308">
            <w:pPr>
              <w:pStyle w:val="BodyText-table"/>
              <w:rPr>
                <w:sz w:val="24"/>
              </w:rPr>
            </w:pPr>
            <w:r w:rsidRPr="00A86E63">
              <w:rPr>
                <w:spacing w:val="-2"/>
                <w:sz w:val="24"/>
              </w:rPr>
              <w:t>ML13347A931</w:t>
            </w:r>
          </w:p>
        </w:tc>
      </w:tr>
      <w:tr w:rsidR="00460487" w:rsidRPr="00A86E63" w14:paraId="1F922EBB" w14:textId="77777777" w:rsidTr="00672037">
        <w:trPr>
          <w:tblHeader w:val="0"/>
        </w:trPr>
        <w:tc>
          <w:tcPr>
            <w:tcW w:w="1435" w:type="dxa"/>
          </w:tcPr>
          <w:p w14:paraId="6D93C490" w14:textId="6F9B28A7" w:rsidR="00460487" w:rsidRPr="00A86E63" w:rsidRDefault="00460487" w:rsidP="00D01308">
            <w:pPr>
              <w:pStyle w:val="BodyText-table"/>
            </w:pPr>
            <w:r>
              <w:lastRenderedPageBreak/>
              <w:t>N/A</w:t>
            </w:r>
          </w:p>
        </w:tc>
        <w:tc>
          <w:tcPr>
            <w:tcW w:w="1620" w:type="dxa"/>
          </w:tcPr>
          <w:p w14:paraId="15E7097C" w14:textId="77777777" w:rsidR="00460487" w:rsidRPr="00460487" w:rsidRDefault="00460487" w:rsidP="00460487">
            <w:pPr>
              <w:pStyle w:val="BodyText-table"/>
              <w:rPr>
                <w:spacing w:val="-2"/>
              </w:rPr>
            </w:pPr>
            <w:r w:rsidRPr="00460487">
              <w:rPr>
                <w:spacing w:val="-2"/>
              </w:rPr>
              <w:t>ML20328A118 01/29/21</w:t>
            </w:r>
          </w:p>
          <w:p w14:paraId="58E8BA34" w14:textId="5B63A7BF" w:rsidR="00460487" w:rsidRPr="00A86E63" w:rsidRDefault="00460487" w:rsidP="00460487">
            <w:pPr>
              <w:pStyle w:val="BodyText-table"/>
              <w:rPr>
                <w:spacing w:val="-2"/>
              </w:rPr>
            </w:pPr>
            <w:r w:rsidRPr="00460487">
              <w:rPr>
                <w:spacing w:val="-2"/>
              </w:rPr>
              <w:t>CN 21</w:t>
            </w:r>
            <w:r w:rsidRPr="00460487">
              <w:rPr>
                <w:rFonts w:ascii="Cambria Math" w:hAnsi="Cambria Math" w:cs="Cambria Math"/>
                <w:spacing w:val="-2"/>
              </w:rPr>
              <w:t>‑</w:t>
            </w:r>
            <w:r w:rsidRPr="00460487">
              <w:rPr>
                <w:spacing w:val="-2"/>
              </w:rPr>
              <w:t>007</w:t>
            </w:r>
          </w:p>
        </w:tc>
        <w:tc>
          <w:tcPr>
            <w:tcW w:w="5940" w:type="dxa"/>
          </w:tcPr>
          <w:p w14:paraId="76FA25DE" w14:textId="1CF7C3E8" w:rsidR="00460487" w:rsidRDefault="00460487" w:rsidP="00460487">
            <w:pPr>
              <w:pStyle w:val="BodyText-table"/>
            </w:pPr>
            <w:r>
              <w:t>Revision to implement the recommendations from the Smarter Inspection Program (ML20077L247 and ML20073G659).</w:t>
            </w:r>
          </w:p>
          <w:p w14:paraId="733C3A53" w14:textId="3E483858" w:rsidR="00460487" w:rsidRPr="00460487" w:rsidRDefault="00460487" w:rsidP="00957A8F">
            <w:pPr>
              <w:pStyle w:val="BodyText-table"/>
            </w:pPr>
            <w:r>
              <w:t>Deleted Appendix A, “Program, Monitoring, and Controls</w:t>
            </w:r>
            <w:r w:rsidR="00957A8F">
              <w:t>”</w:t>
            </w:r>
            <w:r>
              <w:t xml:space="preserve"> and Appendix B, “Exposure Controls and Dose Analyses” and moved applicable</w:t>
            </w:r>
            <w:r w:rsidR="00957A8F">
              <w:t xml:space="preserve"> </w:t>
            </w:r>
            <w:r>
              <w:t>sections into the main body of the procedure.</w:t>
            </w:r>
          </w:p>
        </w:tc>
        <w:tc>
          <w:tcPr>
            <w:tcW w:w="1710" w:type="dxa"/>
          </w:tcPr>
          <w:p w14:paraId="68966F65" w14:textId="39B0C919" w:rsidR="00460487" w:rsidRPr="00A86E63" w:rsidRDefault="00957A8F" w:rsidP="00D01308">
            <w:pPr>
              <w:pStyle w:val="BodyText-table"/>
            </w:pPr>
            <w:r w:rsidRPr="00957A8F">
              <w:t>Complete by January 2021</w:t>
            </w:r>
          </w:p>
        </w:tc>
        <w:tc>
          <w:tcPr>
            <w:tcW w:w="2255" w:type="dxa"/>
          </w:tcPr>
          <w:p w14:paraId="6E3C6F99" w14:textId="6972FB87" w:rsidR="00460487" w:rsidRPr="00A86E63" w:rsidRDefault="00957A8F" w:rsidP="00D01308">
            <w:pPr>
              <w:pStyle w:val="BodyText-table"/>
              <w:rPr>
                <w:spacing w:val="-2"/>
                <w:sz w:val="24"/>
              </w:rPr>
            </w:pPr>
            <w:r>
              <w:t>N/A</w:t>
            </w:r>
          </w:p>
        </w:tc>
      </w:tr>
      <w:tr w:rsidR="00157DBA" w:rsidRPr="00A86E63" w14:paraId="52F9BF8A" w14:textId="77777777" w:rsidTr="00672037">
        <w:trPr>
          <w:tblHeader w:val="0"/>
        </w:trPr>
        <w:tc>
          <w:tcPr>
            <w:tcW w:w="1435" w:type="dxa"/>
          </w:tcPr>
          <w:p w14:paraId="43B52F79" w14:textId="52360426" w:rsidR="00157DBA" w:rsidRDefault="00157DBA" w:rsidP="00D01308">
            <w:pPr>
              <w:pStyle w:val="BodyText-table"/>
            </w:pPr>
            <w:r>
              <w:t>N/A</w:t>
            </w:r>
          </w:p>
        </w:tc>
        <w:tc>
          <w:tcPr>
            <w:tcW w:w="1620" w:type="dxa"/>
          </w:tcPr>
          <w:p w14:paraId="1901D568" w14:textId="77777777" w:rsidR="00157DBA" w:rsidRDefault="004851FA" w:rsidP="00460487">
            <w:pPr>
              <w:pStyle w:val="BodyText-table"/>
              <w:rPr>
                <w:spacing w:val="-2"/>
              </w:rPr>
            </w:pPr>
            <w:r>
              <w:rPr>
                <w:spacing w:val="-2"/>
              </w:rPr>
              <w:t>ML26007A170</w:t>
            </w:r>
          </w:p>
          <w:p w14:paraId="28DC58FF" w14:textId="60427AEA" w:rsidR="004851FA" w:rsidRDefault="005C7EE3" w:rsidP="00460487">
            <w:pPr>
              <w:pStyle w:val="BodyText-table"/>
              <w:rPr>
                <w:spacing w:val="-2"/>
              </w:rPr>
            </w:pPr>
            <w:r>
              <w:rPr>
                <w:spacing w:val="-2"/>
              </w:rPr>
              <w:t>01/27/26</w:t>
            </w:r>
          </w:p>
          <w:p w14:paraId="18EAFE9D" w14:textId="7F5B2DA7" w:rsidR="004851FA" w:rsidRPr="00460487" w:rsidRDefault="004851FA" w:rsidP="00460487">
            <w:pPr>
              <w:pStyle w:val="BodyText-table"/>
              <w:rPr>
                <w:spacing w:val="-2"/>
              </w:rPr>
            </w:pPr>
            <w:r>
              <w:rPr>
                <w:spacing w:val="-2"/>
              </w:rPr>
              <w:t>CN</w:t>
            </w:r>
            <w:r w:rsidR="005C7EE3">
              <w:rPr>
                <w:spacing w:val="-2"/>
              </w:rPr>
              <w:t xml:space="preserve"> 26-002</w:t>
            </w:r>
          </w:p>
        </w:tc>
        <w:tc>
          <w:tcPr>
            <w:tcW w:w="5940" w:type="dxa"/>
          </w:tcPr>
          <w:p w14:paraId="0A3695B8" w14:textId="2CC717F2" w:rsidR="00157DBA" w:rsidRDefault="00157DBA" w:rsidP="00460487">
            <w:pPr>
              <w:pStyle w:val="BodyText-table"/>
            </w:pPr>
            <w:r w:rsidRPr="00157DBA">
              <w:t>Revision to implement the Advanced Act recommendations, and to fix issues caused by the Smarter Inspection Program revisions, including moving Rad Waste content to the Transportation IP.</w:t>
            </w:r>
          </w:p>
        </w:tc>
        <w:tc>
          <w:tcPr>
            <w:tcW w:w="1710" w:type="dxa"/>
          </w:tcPr>
          <w:p w14:paraId="6B1A6EA9" w14:textId="325CE56A" w:rsidR="00157DBA" w:rsidRPr="00957A8F" w:rsidRDefault="008731B6" w:rsidP="00D01308">
            <w:pPr>
              <w:pStyle w:val="BodyText-table"/>
            </w:pPr>
            <w:r>
              <w:t>N/A</w:t>
            </w:r>
          </w:p>
        </w:tc>
        <w:tc>
          <w:tcPr>
            <w:tcW w:w="2255" w:type="dxa"/>
          </w:tcPr>
          <w:p w14:paraId="701439C9" w14:textId="19D5DAA5" w:rsidR="00157DBA" w:rsidRDefault="00157DBA" w:rsidP="00D01308">
            <w:pPr>
              <w:pStyle w:val="BodyText-table"/>
            </w:pPr>
            <w:r>
              <w:t>N/A</w:t>
            </w:r>
          </w:p>
        </w:tc>
      </w:tr>
    </w:tbl>
    <w:p w14:paraId="226B1711" w14:textId="77777777" w:rsidR="00636DF8" w:rsidRDefault="00636DF8" w:rsidP="007A505B">
      <w:pPr>
        <w:pStyle w:val="BodyText"/>
      </w:pPr>
    </w:p>
    <w:sectPr w:rsidR="00636DF8" w:rsidSect="00D838F6">
      <w:footerReference w:type="default" r:id="rId12"/>
      <w:pgSz w:w="15840" w:h="12240" w:orient="landscape"/>
      <w:pgMar w:top="1440"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277FFF" w14:textId="77777777" w:rsidR="00AD5F6C" w:rsidRDefault="00AD5F6C">
      <w:r>
        <w:separator/>
      </w:r>
    </w:p>
  </w:endnote>
  <w:endnote w:type="continuationSeparator" w:id="0">
    <w:p w14:paraId="45053328" w14:textId="77777777" w:rsidR="00AD5F6C" w:rsidRDefault="00AD5F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8D3179" w14:textId="4711A10D" w:rsidR="00636DF8" w:rsidRPr="00814141" w:rsidRDefault="00814141" w:rsidP="00814141">
    <w:pPr>
      <w:pStyle w:val="Footer"/>
    </w:pPr>
    <w:r>
      <w:t xml:space="preserve">Issue Date: </w:t>
    </w:r>
    <w:r w:rsidR="005C7EE3">
      <w:rPr>
        <w:spacing w:val="-2"/>
      </w:rPr>
      <w:t>01/27/26</w:t>
    </w:r>
    <w:r>
      <w:ptab w:relativeTo="margin" w:alignment="center" w:leader="none"/>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88030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8D317A" w14:textId="5FE09DC6" w:rsidR="00636DF8" w:rsidRPr="00D838F6" w:rsidRDefault="00D838F6" w:rsidP="00D838F6">
    <w:pPr>
      <w:pStyle w:val="Footer"/>
    </w:pPr>
    <w:r>
      <w:t xml:space="preserve">Issue Date: </w:t>
    </w:r>
    <w:r w:rsidR="005C7EE3">
      <w:rPr>
        <w:spacing w:val="-2"/>
      </w:rPr>
      <w:t>01/27/26</w:t>
    </w:r>
    <w:r>
      <w:ptab w:relativeTo="margin" w:alignment="center" w:leader="none"/>
    </w:r>
    <w:r>
      <w:t>Att1-</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rsidR="00814141">
      <w:t>88030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7D5FDB" w14:textId="77777777" w:rsidR="00AD5F6C" w:rsidRDefault="00AD5F6C">
      <w:r>
        <w:separator/>
      </w:r>
    </w:p>
  </w:footnote>
  <w:footnote w:type="continuationSeparator" w:id="0">
    <w:p w14:paraId="435E44A9" w14:textId="77777777" w:rsidR="00AD5F6C" w:rsidRDefault="00AD5F6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7408D0A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74BCE27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1A9E9518"/>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C75C883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106882"/>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DAC618A"/>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320AAEC"/>
    <w:lvl w:ilvl="0">
      <w:start w:val="1"/>
      <w:numFmt w:val="bullet"/>
      <w:pStyle w:val="ListBullet3"/>
      <w:lvlText w:val=""/>
      <w:lvlJc w:val="left"/>
      <w:pPr>
        <w:tabs>
          <w:tab w:val="num" w:pos="1080"/>
        </w:tabs>
        <w:ind w:left="1080" w:hanging="360"/>
      </w:pPr>
      <w:rPr>
        <w:rFonts w:ascii="Symbol" w:hAnsi="Symbol" w:hint="default"/>
        <w:color w:val="auto"/>
      </w:rPr>
    </w:lvl>
  </w:abstractNum>
  <w:abstractNum w:abstractNumId="7" w15:restartNumberingAfterBreak="0">
    <w:nsid w:val="FFFFFF83"/>
    <w:multiLevelType w:val="singleLevel"/>
    <w:tmpl w:val="4DC00EDA"/>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C6EFCB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B74BD16"/>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280E2706"/>
    <w:lvl w:ilvl="0">
      <w:start w:val="1"/>
      <w:numFmt w:val="decimal"/>
      <w:lvlText w:val="%1."/>
      <w:lvlJc w:val="left"/>
    </w:lvl>
    <w:lvl w:ilvl="1">
      <w:start w:val="1"/>
      <w:numFmt w:val="lowerLetter"/>
      <w:pStyle w:val="Level2"/>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1" w15:restartNumberingAfterBreak="0">
    <w:nsid w:val="0000000D"/>
    <w:multiLevelType w:val="multilevel"/>
    <w:tmpl w:val="996AFF9E"/>
    <w:lvl w:ilvl="0">
      <w:start w:val="1"/>
      <w:numFmt w:val="lowerLetter"/>
      <w:lvlText w:val="%1."/>
      <w:lvlJc w:val="left"/>
    </w:lvl>
    <w:lvl w:ilvl="1">
      <w:start w:val="1"/>
      <w:numFmt w:val="lowerLetter"/>
      <w:lvlText w:val="%2."/>
      <w:lvlJc w:val="left"/>
    </w:lvl>
    <w:lvl w:ilvl="2">
      <w:start w:val="1"/>
      <w:numFmt w:val="decimal"/>
      <w:pStyle w:val="Level3"/>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2" w15:restartNumberingAfterBreak="0">
    <w:nsid w:val="039F150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3" w15:restartNumberingAfterBreak="0">
    <w:nsid w:val="05193D78"/>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4" w15:restartNumberingAfterBreak="0">
    <w:nsid w:val="0C497D43"/>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5" w15:restartNumberingAfterBreak="0">
    <w:nsid w:val="0C9C5D5F"/>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6" w15:restartNumberingAfterBreak="0">
    <w:nsid w:val="10A71025"/>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7" w15:restartNumberingAfterBreak="0">
    <w:nsid w:val="12784570"/>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8" w15:restartNumberingAfterBreak="0">
    <w:nsid w:val="1DAF6970"/>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9" w15:restartNumberingAfterBreak="0">
    <w:nsid w:val="2BD71A60"/>
    <w:multiLevelType w:val="hybridMultilevel"/>
    <w:tmpl w:val="38CAF1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EFA5C8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1" w15:restartNumberingAfterBreak="0">
    <w:nsid w:val="3412582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2" w15:restartNumberingAfterBreak="0">
    <w:nsid w:val="42CA6FFF"/>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3" w15:restartNumberingAfterBreak="0">
    <w:nsid w:val="443E3215"/>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4" w15:restartNumberingAfterBreak="0">
    <w:nsid w:val="44B340F7"/>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5" w15:restartNumberingAfterBreak="0">
    <w:nsid w:val="4C9F3B8C"/>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6" w15:restartNumberingAfterBreak="0">
    <w:nsid w:val="4E1C4AB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7" w15:restartNumberingAfterBreak="0">
    <w:nsid w:val="4F2A48A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8" w15:restartNumberingAfterBreak="0">
    <w:nsid w:val="52C92965"/>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9" w15:restartNumberingAfterBreak="0">
    <w:nsid w:val="52E60CE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0" w15:restartNumberingAfterBreak="0">
    <w:nsid w:val="583D6045"/>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1" w15:restartNumberingAfterBreak="0">
    <w:nsid w:val="5A233408"/>
    <w:multiLevelType w:val="multilevel"/>
    <w:tmpl w:val="49BC04FA"/>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color w:val="auto"/>
        <w:sz w:val="22"/>
        <w:szCs w:val="22"/>
      </w:rPr>
    </w:lvl>
    <w:lvl w:ilvl="2">
      <w:start w:val="1"/>
      <w:numFmt w:val="lowerLetter"/>
      <w:pStyle w:val="Lista"/>
      <w:lvlText w:val="(%3)"/>
      <w:lvlJc w:val="left"/>
      <w:pPr>
        <w:tabs>
          <w:tab w:val="num" w:pos="2074"/>
        </w:tabs>
        <w:ind w:left="2074" w:hanging="634"/>
      </w:pPr>
      <w:rPr>
        <w:rFonts w:ascii="Arial" w:hAnsi="Arial" w:hint="default"/>
        <w:b w:val="0"/>
        <w:i w:val="0"/>
        <w:sz w:val="22"/>
        <w:szCs w:val="22"/>
      </w:rPr>
    </w:lvl>
    <w:lvl w:ilvl="3">
      <w:start w:val="1"/>
      <w:numFmt w:val="none"/>
      <w:lvlText w:val=""/>
      <w:lvlJc w:val="left"/>
      <w:pPr>
        <w:tabs>
          <w:tab w:val="num" w:pos="1080"/>
        </w:tabs>
        <w:ind w:left="1080" w:hanging="360"/>
      </w:pPr>
      <w:rPr>
        <w:rFonts w:hint="default"/>
        <w:b w:val="0"/>
        <w:i w:val="0"/>
        <w:sz w:val="22"/>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32" w15:restartNumberingAfterBreak="0">
    <w:nsid w:val="671D2135"/>
    <w:multiLevelType w:val="hybridMultilevel"/>
    <w:tmpl w:val="44525226"/>
    <w:lvl w:ilvl="0" w:tplc="EF32D076">
      <w:numFmt w:val="bullet"/>
      <w:lvlText w:val=""/>
      <w:lvlJc w:val="left"/>
      <w:pPr>
        <w:ind w:left="836" w:hanging="360"/>
      </w:pPr>
      <w:rPr>
        <w:rFonts w:ascii="Symbol" w:eastAsia="Symbol" w:hAnsi="Symbol" w:cs="Symbol" w:hint="default"/>
        <w:b w:val="0"/>
        <w:bCs w:val="0"/>
        <w:i w:val="0"/>
        <w:iCs w:val="0"/>
        <w:spacing w:val="0"/>
        <w:w w:val="100"/>
        <w:sz w:val="22"/>
        <w:szCs w:val="22"/>
        <w:lang w:val="en-US" w:eastAsia="en-US" w:bidi="ar-SA"/>
      </w:rPr>
    </w:lvl>
    <w:lvl w:ilvl="1" w:tplc="F42830FE">
      <w:numFmt w:val="bullet"/>
      <w:lvlText w:val="•"/>
      <w:lvlJc w:val="left"/>
      <w:pPr>
        <w:ind w:left="1247" w:hanging="360"/>
      </w:pPr>
      <w:rPr>
        <w:rFonts w:hint="default"/>
        <w:lang w:val="en-US" w:eastAsia="en-US" w:bidi="ar-SA"/>
      </w:rPr>
    </w:lvl>
    <w:lvl w:ilvl="2" w:tplc="103C4D7E">
      <w:numFmt w:val="bullet"/>
      <w:lvlText w:val="•"/>
      <w:lvlJc w:val="left"/>
      <w:pPr>
        <w:ind w:left="1654" w:hanging="360"/>
      </w:pPr>
      <w:rPr>
        <w:rFonts w:hint="default"/>
        <w:lang w:val="en-US" w:eastAsia="en-US" w:bidi="ar-SA"/>
      </w:rPr>
    </w:lvl>
    <w:lvl w:ilvl="3" w:tplc="6220EB0E">
      <w:numFmt w:val="bullet"/>
      <w:lvlText w:val="•"/>
      <w:lvlJc w:val="left"/>
      <w:pPr>
        <w:ind w:left="2061" w:hanging="360"/>
      </w:pPr>
      <w:rPr>
        <w:rFonts w:hint="default"/>
        <w:lang w:val="en-US" w:eastAsia="en-US" w:bidi="ar-SA"/>
      </w:rPr>
    </w:lvl>
    <w:lvl w:ilvl="4" w:tplc="32AC6034">
      <w:numFmt w:val="bullet"/>
      <w:lvlText w:val="•"/>
      <w:lvlJc w:val="left"/>
      <w:pPr>
        <w:ind w:left="2469" w:hanging="360"/>
      </w:pPr>
      <w:rPr>
        <w:rFonts w:hint="default"/>
        <w:lang w:val="en-US" w:eastAsia="en-US" w:bidi="ar-SA"/>
      </w:rPr>
    </w:lvl>
    <w:lvl w:ilvl="5" w:tplc="252674D8">
      <w:numFmt w:val="bullet"/>
      <w:lvlText w:val="•"/>
      <w:lvlJc w:val="left"/>
      <w:pPr>
        <w:ind w:left="2876" w:hanging="360"/>
      </w:pPr>
      <w:rPr>
        <w:rFonts w:hint="default"/>
        <w:lang w:val="en-US" w:eastAsia="en-US" w:bidi="ar-SA"/>
      </w:rPr>
    </w:lvl>
    <w:lvl w:ilvl="6" w:tplc="E0EECA50">
      <w:numFmt w:val="bullet"/>
      <w:lvlText w:val="•"/>
      <w:lvlJc w:val="left"/>
      <w:pPr>
        <w:ind w:left="3283" w:hanging="360"/>
      </w:pPr>
      <w:rPr>
        <w:rFonts w:hint="default"/>
        <w:lang w:val="en-US" w:eastAsia="en-US" w:bidi="ar-SA"/>
      </w:rPr>
    </w:lvl>
    <w:lvl w:ilvl="7" w:tplc="D9FE8048">
      <w:numFmt w:val="bullet"/>
      <w:lvlText w:val="•"/>
      <w:lvlJc w:val="left"/>
      <w:pPr>
        <w:ind w:left="3691" w:hanging="360"/>
      </w:pPr>
      <w:rPr>
        <w:rFonts w:hint="default"/>
        <w:lang w:val="en-US" w:eastAsia="en-US" w:bidi="ar-SA"/>
      </w:rPr>
    </w:lvl>
    <w:lvl w:ilvl="8" w:tplc="BF7A49D0">
      <w:numFmt w:val="bullet"/>
      <w:lvlText w:val="•"/>
      <w:lvlJc w:val="left"/>
      <w:pPr>
        <w:ind w:left="4098" w:hanging="360"/>
      </w:pPr>
      <w:rPr>
        <w:rFonts w:hint="default"/>
        <w:lang w:val="en-US" w:eastAsia="en-US" w:bidi="ar-SA"/>
      </w:rPr>
    </w:lvl>
  </w:abstractNum>
  <w:abstractNum w:abstractNumId="33" w15:restartNumberingAfterBreak="0">
    <w:nsid w:val="720D35E9"/>
    <w:multiLevelType w:val="hybridMultilevel"/>
    <w:tmpl w:val="CAEAF1BE"/>
    <w:lvl w:ilvl="0" w:tplc="C394B68C">
      <w:numFmt w:val="bullet"/>
      <w:lvlText w:val=""/>
      <w:lvlJc w:val="left"/>
      <w:pPr>
        <w:ind w:left="839" w:hanging="360"/>
      </w:pPr>
      <w:rPr>
        <w:rFonts w:ascii="Symbol" w:eastAsia="Symbol" w:hAnsi="Symbol" w:cs="Symbol" w:hint="default"/>
        <w:b w:val="0"/>
        <w:bCs w:val="0"/>
        <w:i w:val="0"/>
        <w:iCs w:val="0"/>
        <w:spacing w:val="0"/>
        <w:w w:val="100"/>
        <w:sz w:val="22"/>
        <w:szCs w:val="22"/>
        <w:lang w:val="en-US" w:eastAsia="en-US" w:bidi="ar-SA"/>
      </w:rPr>
    </w:lvl>
    <w:lvl w:ilvl="1" w:tplc="B0B240A6">
      <w:numFmt w:val="bullet"/>
      <w:lvlText w:val="•"/>
      <w:lvlJc w:val="left"/>
      <w:pPr>
        <w:ind w:left="1256" w:hanging="360"/>
      </w:pPr>
      <w:rPr>
        <w:rFonts w:hint="default"/>
        <w:lang w:val="en-US" w:eastAsia="en-US" w:bidi="ar-SA"/>
      </w:rPr>
    </w:lvl>
    <w:lvl w:ilvl="2" w:tplc="94E47804">
      <w:numFmt w:val="bullet"/>
      <w:lvlText w:val="•"/>
      <w:lvlJc w:val="left"/>
      <w:pPr>
        <w:ind w:left="1672" w:hanging="360"/>
      </w:pPr>
      <w:rPr>
        <w:rFonts w:hint="default"/>
        <w:lang w:val="en-US" w:eastAsia="en-US" w:bidi="ar-SA"/>
      </w:rPr>
    </w:lvl>
    <w:lvl w:ilvl="3" w:tplc="A964DE20">
      <w:numFmt w:val="bullet"/>
      <w:lvlText w:val="•"/>
      <w:lvlJc w:val="left"/>
      <w:pPr>
        <w:ind w:left="2088" w:hanging="360"/>
      </w:pPr>
      <w:rPr>
        <w:rFonts w:hint="default"/>
        <w:lang w:val="en-US" w:eastAsia="en-US" w:bidi="ar-SA"/>
      </w:rPr>
    </w:lvl>
    <w:lvl w:ilvl="4" w:tplc="15D00AB4">
      <w:numFmt w:val="bullet"/>
      <w:lvlText w:val="•"/>
      <w:lvlJc w:val="left"/>
      <w:pPr>
        <w:ind w:left="2504" w:hanging="360"/>
      </w:pPr>
      <w:rPr>
        <w:rFonts w:hint="default"/>
        <w:lang w:val="en-US" w:eastAsia="en-US" w:bidi="ar-SA"/>
      </w:rPr>
    </w:lvl>
    <w:lvl w:ilvl="5" w:tplc="FC4220F2">
      <w:numFmt w:val="bullet"/>
      <w:lvlText w:val="•"/>
      <w:lvlJc w:val="left"/>
      <w:pPr>
        <w:ind w:left="2921" w:hanging="360"/>
      </w:pPr>
      <w:rPr>
        <w:rFonts w:hint="default"/>
        <w:lang w:val="en-US" w:eastAsia="en-US" w:bidi="ar-SA"/>
      </w:rPr>
    </w:lvl>
    <w:lvl w:ilvl="6" w:tplc="36D29816">
      <w:numFmt w:val="bullet"/>
      <w:lvlText w:val="•"/>
      <w:lvlJc w:val="left"/>
      <w:pPr>
        <w:ind w:left="3337" w:hanging="360"/>
      </w:pPr>
      <w:rPr>
        <w:rFonts w:hint="default"/>
        <w:lang w:val="en-US" w:eastAsia="en-US" w:bidi="ar-SA"/>
      </w:rPr>
    </w:lvl>
    <w:lvl w:ilvl="7" w:tplc="26AAC120">
      <w:numFmt w:val="bullet"/>
      <w:lvlText w:val="•"/>
      <w:lvlJc w:val="left"/>
      <w:pPr>
        <w:ind w:left="3753" w:hanging="360"/>
      </w:pPr>
      <w:rPr>
        <w:rFonts w:hint="default"/>
        <w:lang w:val="en-US" w:eastAsia="en-US" w:bidi="ar-SA"/>
      </w:rPr>
    </w:lvl>
    <w:lvl w:ilvl="8" w:tplc="670CAA28">
      <w:numFmt w:val="bullet"/>
      <w:lvlText w:val="•"/>
      <w:lvlJc w:val="left"/>
      <w:pPr>
        <w:ind w:left="4169" w:hanging="360"/>
      </w:pPr>
      <w:rPr>
        <w:rFonts w:hint="default"/>
        <w:lang w:val="en-US" w:eastAsia="en-US" w:bidi="ar-SA"/>
      </w:rPr>
    </w:lvl>
  </w:abstractNum>
  <w:abstractNum w:abstractNumId="34" w15:restartNumberingAfterBreak="0">
    <w:nsid w:val="77497DE2"/>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5" w15:restartNumberingAfterBreak="0">
    <w:nsid w:val="7CC025C9"/>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num w:numId="1" w16cid:durableId="1669941814">
    <w:abstractNumId w:val="32"/>
  </w:num>
  <w:num w:numId="2" w16cid:durableId="1294675400">
    <w:abstractNumId w:val="33"/>
  </w:num>
  <w:num w:numId="3" w16cid:durableId="286359394">
    <w:abstractNumId w:val="10"/>
    <w:lvlOverride w:ilvl="0">
      <w:startOverride w:val="1"/>
      <w:lvl w:ilvl="0">
        <w:start w:val="1"/>
        <w:numFmt w:val="decimal"/>
        <w:lvlText w:val="%1."/>
        <w:lvlJc w:val="left"/>
      </w:lvl>
    </w:lvlOverride>
    <w:lvlOverride w:ilvl="1">
      <w:startOverride w:val="1"/>
      <w:lvl w:ilvl="1">
        <w:start w:val="1"/>
        <w:numFmt w:val="lowerLetter"/>
        <w:pStyle w:val="Level2"/>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4" w16cid:durableId="696202062">
    <w:abstractNumId w:val="11"/>
    <w:lvlOverride w:ilvl="0">
      <w:startOverride w:val="1"/>
      <w:lvl w:ilvl="0">
        <w:start w:val="1"/>
        <w:numFmt w:val="lowerLetter"/>
        <w:lvlText w:val="%1."/>
        <w:lvlJc w:val="left"/>
      </w:lvl>
    </w:lvlOverride>
    <w:lvlOverride w:ilvl="1">
      <w:startOverride w:val="1"/>
      <w:lvl w:ilvl="1">
        <w:start w:val="1"/>
        <w:numFmt w:val="lowerLetter"/>
        <w:lvlText w:val="%2."/>
        <w:lvlJc w:val="left"/>
      </w:lvl>
    </w:lvlOverride>
    <w:lvlOverride w:ilvl="2">
      <w:startOverride w:val="7"/>
      <w:lvl w:ilvl="2">
        <w:start w:val="7"/>
        <w:numFmt w:val="decimal"/>
        <w:pStyle w:val="Level3"/>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5" w16cid:durableId="2058047703">
    <w:abstractNumId w:val="31"/>
  </w:num>
  <w:num w:numId="6" w16cid:durableId="1378625081">
    <w:abstractNumId w:val="16"/>
  </w:num>
  <w:num w:numId="7" w16cid:durableId="1375810378">
    <w:abstractNumId w:val="6"/>
  </w:num>
  <w:num w:numId="8" w16cid:durableId="1884822871">
    <w:abstractNumId w:val="28"/>
  </w:num>
  <w:num w:numId="9" w16cid:durableId="2007324957">
    <w:abstractNumId w:val="26"/>
  </w:num>
  <w:num w:numId="10" w16cid:durableId="1021517837">
    <w:abstractNumId w:val="29"/>
  </w:num>
  <w:num w:numId="11" w16cid:durableId="922839827">
    <w:abstractNumId w:val="25"/>
  </w:num>
  <w:num w:numId="12" w16cid:durableId="1154644639">
    <w:abstractNumId w:val="14"/>
  </w:num>
  <w:num w:numId="13" w16cid:durableId="749159705">
    <w:abstractNumId w:val="17"/>
  </w:num>
  <w:num w:numId="14" w16cid:durableId="1736051781">
    <w:abstractNumId w:val="22"/>
  </w:num>
  <w:num w:numId="15" w16cid:durableId="2125035248">
    <w:abstractNumId w:val="24"/>
  </w:num>
  <w:num w:numId="16" w16cid:durableId="251865780">
    <w:abstractNumId w:val="23"/>
  </w:num>
  <w:num w:numId="17" w16cid:durableId="1297834568">
    <w:abstractNumId w:val="35"/>
  </w:num>
  <w:num w:numId="18" w16cid:durableId="1025862350">
    <w:abstractNumId w:val="18"/>
  </w:num>
  <w:num w:numId="19" w16cid:durableId="1018046223">
    <w:abstractNumId w:val="19"/>
  </w:num>
  <w:num w:numId="20" w16cid:durableId="1630162871">
    <w:abstractNumId w:val="13"/>
  </w:num>
  <w:num w:numId="21" w16cid:durableId="204875122">
    <w:abstractNumId w:val="21"/>
  </w:num>
  <w:num w:numId="22" w16cid:durableId="157885292">
    <w:abstractNumId w:val="30"/>
  </w:num>
  <w:num w:numId="23" w16cid:durableId="1945259420">
    <w:abstractNumId w:val="27"/>
  </w:num>
  <w:num w:numId="24" w16cid:durableId="388918850">
    <w:abstractNumId w:val="34"/>
  </w:num>
  <w:num w:numId="25" w16cid:durableId="1059477226">
    <w:abstractNumId w:val="12"/>
  </w:num>
  <w:num w:numId="26" w16cid:durableId="229005200">
    <w:abstractNumId w:val="20"/>
  </w:num>
  <w:num w:numId="27" w16cid:durableId="1643274075">
    <w:abstractNumId w:val="15"/>
  </w:num>
  <w:num w:numId="28" w16cid:durableId="1582786487">
    <w:abstractNumId w:val="9"/>
  </w:num>
  <w:num w:numId="29" w16cid:durableId="1066299099">
    <w:abstractNumId w:val="7"/>
  </w:num>
  <w:num w:numId="30" w16cid:durableId="810638245">
    <w:abstractNumId w:val="5"/>
  </w:num>
  <w:num w:numId="31" w16cid:durableId="672336191">
    <w:abstractNumId w:val="4"/>
  </w:num>
  <w:num w:numId="32" w16cid:durableId="1289821448">
    <w:abstractNumId w:val="8"/>
  </w:num>
  <w:num w:numId="33" w16cid:durableId="1055161644">
    <w:abstractNumId w:val="3"/>
  </w:num>
  <w:num w:numId="34" w16cid:durableId="2110467802">
    <w:abstractNumId w:val="2"/>
  </w:num>
  <w:num w:numId="35" w16cid:durableId="226231073">
    <w:abstractNumId w:val="1"/>
  </w:num>
  <w:num w:numId="36" w16cid:durableId="1002775171">
    <w:abstractNumId w:val="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4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6DF8"/>
    <w:rsid w:val="00003877"/>
    <w:rsid w:val="00003F27"/>
    <w:rsid w:val="00014B79"/>
    <w:rsid w:val="00017C9C"/>
    <w:rsid w:val="00021E25"/>
    <w:rsid w:val="00022137"/>
    <w:rsid w:val="00022978"/>
    <w:rsid w:val="0002297B"/>
    <w:rsid w:val="00025906"/>
    <w:rsid w:val="000304D2"/>
    <w:rsid w:val="00031EF6"/>
    <w:rsid w:val="00032245"/>
    <w:rsid w:val="0004075E"/>
    <w:rsid w:val="000440B4"/>
    <w:rsid w:val="00044683"/>
    <w:rsid w:val="000471D9"/>
    <w:rsid w:val="00050628"/>
    <w:rsid w:val="000509B4"/>
    <w:rsid w:val="000520F7"/>
    <w:rsid w:val="00056519"/>
    <w:rsid w:val="00062814"/>
    <w:rsid w:val="000641A6"/>
    <w:rsid w:val="00064FCD"/>
    <w:rsid w:val="00065568"/>
    <w:rsid w:val="00066080"/>
    <w:rsid w:val="00066C6F"/>
    <w:rsid w:val="00067BFE"/>
    <w:rsid w:val="000729AB"/>
    <w:rsid w:val="00074522"/>
    <w:rsid w:val="000826F9"/>
    <w:rsid w:val="00084453"/>
    <w:rsid w:val="00085DBF"/>
    <w:rsid w:val="000874AA"/>
    <w:rsid w:val="00087F4C"/>
    <w:rsid w:val="00090056"/>
    <w:rsid w:val="00090713"/>
    <w:rsid w:val="00095E8B"/>
    <w:rsid w:val="00096E2B"/>
    <w:rsid w:val="000A0801"/>
    <w:rsid w:val="000A1A56"/>
    <w:rsid w:val="000A3810"/>
    <w:rsid w:val="000A7565"/>
    <w:rsid w:val="000B0402"/>
    <w:rsid w:val="000B13F0"/>
    <w:rsid w:val="000B185C"/>
    <w:rsid w:val="000B207B"/>
    <w:rsid w:val="000B4A5B"/>
    <w:rsid w:val="000B4C67"/>
    <w:rsid w:val="000B7ADA"/>
    <w:rsid w:val="000C036A"/>
    <w:rsid w:val="000C04C6"/>
    <w:rsid w:val="000C0C9B"/>
    <w:rsid w:val="000C214F"/>
    <w:rsid w:val="000C58F8"/>
    <w:rsid w:val="000C5BBB"/>
    <w:rsid w:val="000D0157"/>
    <w:rsid w:val="000D0ACC"/>
    <w:rsid w:val="000D0B43"/>
    <w:rsid w:val="000D18FC"/>
    <w:rsid w:val="000D5E70"/>
    <w:rsid w:val="000D67E0"/>
    <w:rsid w:val="000D6CEB"/>
    <w:rsid w:val="000E0AE3"/>
    <w:rsid w:val="000E0BAB"/>
    <w:rsid w:val="000E159D"/>
    <w:rsid w:val="000E17C2"/>
    <w:rsid w:val="000E2522"/>
    <w:rsid w:val="000E274D"/>
    <w:rsid w:val="000E2E89"/>
    <w:rsid w:val="000E373F"/>
    <w:rsid w:val="000E3D2A"/>
    <w:rsid w:val="000E66C5"/>
    <w:rsid w:val="000E7546"/>
    <w:rsid w:val="000F413D"/>
    <w:rsid w:val="000F4597"/>
    <w:rsid w:val="000F4769"/>
    <w:rsid w:val="000F569A"/>
    <w:rsid w:val="000F7183"/>
    <w:rsid w:val="00100279"/>
    <w:rsid w:val="00101944"/>
    <w:rsid w:val="00102110"/>
    <w:rsid w:val="001033DA"/>
    <w:rsid w:val="00104125"/>
    <w:rsid w:val="0011145A"/>
    <w:rsid w:val="001117DE"/>
    <w:rsid w:val="001126F0"/>
    <w:rsid w:val="00115DA9"/>
    <w:rsid w:val="00117782"/>
    <w:rsid w:val="00120B73"/>
    <w:rsid w:val="00120C57"/>
    <w:rsid w:val="001217F2"/>
    <w:rsid w:val="00121B09"/>
    <w:rsid w:val="001229BA"/>
    <w:rsid w:val="0012467A"/>
    <w:rsid w:val="00124BCD"/>
    <w:rsid w:val="001315B4"/>
    <w:rsid w:val="00131B7B"/>
    <w:rsid w:val="001323E3"/>
    <w:rsid w:val="001343D1"/>
    <w:rsid w:val="0013472F"/>
    <w:rsid w:val="00135271"/>
    <w:rsid w:val="001370B8"/>
    <w:rsid w:val="00143E51"/>
    <w:rsid w:val="00144A66"/>
    <w:rsid w:val="00144C16"/>
    <w:rsid w:val="00144DC8"/>
    <w:rsid w:val="00152362"/>
    <w:rsid w:val="00152DFF"/>
    <w:rsid w:val="0015420A"/>
    <w:rsid w:val="00155A99"/>
    <w:rsid w:val="00156B6B"/>
    <w:rsid w:val="001579D3"/>
    <w:rsid w:val="00157DBA"/>
    <w:rsid w:val="00161237"/>
    <w:rsid w:val="0016170D"/>
    <w:rsid w:val="00161F46"/>
    <w:rsid w:val="0016215C"/>
    <w:rsid w:val="00165994"/>
    <w:rsid w:val="00171EA7"/>
    <w:rsid w:val="0017220C"/>
    <w:rsid w:val="00173C96"/>
    <w:rsid w:val="00176320"/>
    <w:rsid w:val="001766FB"/>
    <w:rsid w:val="00177F05"/>
    <w:rsid w:val="00180371"/>
    <w:rsid w:val="00180C72"/>
    <w:rsid w:val="001817BA"/>
    <w:rsid w:val="00181AB4"/>
    <w:rsid w:val="00181C44"/>
    <w:rsid w:val="00181DA1"/>
    <w:rsid w:val="00183E77"/>
    <w:rsid w:val="0018570D"/>
    <w:rsid w:val="00186C2A"/>
    <w:rsid w:val="0018712B"/>
    <w:rsid w:val="00187BD6"/>
    <w:rsid w:val="00195653"/>
    <w:rsid w:val="00196464"/>
    <w:rsid w:val="00196F9B"/>
    <w:rsid w:val="00197B5C"/>
    <w:rsid w:val="001A04FA"/>
    <w:rsid w:val="001A1A13"/>
    <w:rsid w:val="001A36F7"/>
    <w:rsid w:val="001A41D6"/>
    <w:rsid w:val="001A63F5"/>
    <w:rsid w:val="001B11C3"/>
    <w:rsid w:val="001B1F9C"/>
    <w:rsid w:val="001B291D"/>
    <w:rsid w:val="001B2A19"/>
    <w:rsid w:val="001B4B72"/>
    <w:rsid w:val="001B4EBB"/>
    <w:rsid w:val="001B4FF3"/>
    <w:rsid w:val="001B54D4"/>
    <w:rsid w:val="001B55F5"/>
    <w:rsid w:val="001B6E8A"/>
    <w:rsid w:val="001B7655"/>
    <w:rsid w:val="001C00BF"/>
    <w:rsid w:val="001C050F"/>
    <w:rsid w:val="001C2714"/>
    <w:rsid w:val="001C4040"/>
    <w:rsid w:val="001C527C"/>
    <w:rsid w:val="001C5ABC"/>
    <w:rsid w:val="001C78C2"/>
    <w:rsid w:val="001C7CA7"/>
    <w:rsid w:val="001D6062"/>
    <w:rsid w:val="001D6A27"/>
    <w:rsid w:val="001D7299"/>
    <w:rsid w:val="001E1A00"/>
    <w:rsid w:val="001E216B"/>
    <w:rsid w:val="001E37D2"/>
    <w:rsid w:val="001E5489"/>
    <w:rsid w:val="001E5C69"/>
    <w:rsid w:val="001E6296"/>
    <w:rsid w:val="001E6660"/>
    <w:rsid w:val="001E69DE"/>
    <w:rsid w:val="001E71E7"/>
    <w:rsid w:val="001F1E86"/>
    <w:rsid w:val="001F2E07"/>
    <w:rsid w:val="001F3F79"/>
    <w:rsid w:val="002017C3"/>
    <w:rsid w:val="0020325A"/>
    <w:rsid w:val="00203C75"/>
    <w:rsid w:val="002065FB"/>
    <w:rsid w:val="00206737"/>
    <w:rsid w:val="00207090"/>
    <w:rsid w:val="002157B5"/>
    <w:rsid w:val="00215A40"/>
    <w:rsid w:val="00215C42"/>
    <w:rsid w:val="00216A6A"/>
    <w:rsid w:val="002172B0"/>
    <w:rsid w:val="002179BB"/>
    <w:rsid w:val="00217D6C"/>
    <w:rsid w:val="002236AA"/>
    <w:rsid w:val="002237BF"/>
    <w:rsid w:val="002256D7"/>
    <w:rsid w:val="0022695E"/>
    <w:rsid w:val="00227098"/>
    <w:rsid w:val="0022763D"/>
    <w:rsid w:val="00227E61"/>
    <w:rsid w:val="0023016A"/>
    <w:rsid w:val="002307C4"/>
    <w:rsid w:val="0023135E"/>
    <w:rsid w:val="002322DB"/>
    <w:rsid w:val="0023325D"/>
    <w:rsid w:val="0023585F"/>
    <w:rsid w:val="00235E7C"/>
    <w:rsid w:val="002371BB"/>
    <w:rsid w:val="002406B3"/>
    <w:rsid w:val="00240773"/>
    <w:rsid w:val="00242DC8"/>
    <w:rsid w:val="00242F31"/>
    <w:rsid w:val="002443AC"/>
    <w:rsid w:val="00244648"/>
    <w:rsid w:val="00244D76"/>
    <w:rsid w:val="00246D95"/>
    <w:rsid w:val="0025155E"/>
    <w:rsid w:val="0025322C"/>
    <w:rsid w:val="002547DB"/>
    <w:rsid w:val="00254AEE"/>
    <w:rsid w:val="00254B61"/>
    <w:rsid w:val="00255D8B"/>
    <w:rsid w:val="00265801"/>
    <w:rsid w:val="002664FA"/>
    <w:rsid w:val="00266629"/>
    <w:rsid w:val="00266826"/>
    <w:rsid w:val="00272B1B"/>
    <w:rsid w:val="002748FF"/>
    <w:rsid w:val="00280839"/>
    <w:rsid w:val="00280F40"/>
    <w:rsid w:val="00281858"/>
    <w:rsid w:val="00282493"/>
    <w:rsid w:val="002843C9"/>
    <w:rsid w:val="002852B6"/>
    <w:rsid w:val="00287140"/>
    <w:rsid w:val="00290A74"/>
    <w:rsid w:val="0029167C"/>
    <w:rsid w:val="002916F1"/>
    <w:rsid w:val="00291F1A"/>
    <w:rsid w:val="002927BA"/>
    <w:rsid w:val="002939DC"/>
    <w:rsid w:val="00297EC8"/>
    <w:rsid w:val="002A20C6"/>
    <w:rsid w:val="002A27A9"/>
    <w:rsid w:val="002A36BF"/>
    <w:rsid w:val="002A59C4"/>
    <w:rsid w:val="002A66FC"/>
    <w:rsid w:val="002A7E57"/>
    <w:rsid w:val="002B3C22"/>
    <w:rsid w:val="002B6478"/>
    <w:rsid w:val="002B764A"/>
    <w:rsid w:val="002B7F13"/>
    <w:rsid w:val="002C4C79"/>
    <w:rsid w:val="002C6ED3"/>
    <w:rsid w:val="002C792C"/>
    <w:rsid w:val="002C7B08"/>
    <w:rsid w:val="002D0679"/>
    <w:rsid w:val="002D2871"/>
    <w:rsid w:val="002D558E"/>
    <w:rsid w:val="002D7E3A"/>
    <w:rsid w:val="002E071A"/>
    <w:rsid w:val="002E12F8"/>
    <w:rsid w:val="002E1B8B"/>
    <w:rsid w:val="002E4975"/>
    <w:rsid w:val="002E5012"/>
    <w:rsid w:val="002E5928"/>
    <w:rsid w:val="002E69DF"/>
    <w:rsid w:val="002F47C5"/>
    <w:rsid w:val="002F4C12"/>
    <w:rsid w:val="002F5D4A"/>
    <w:rsid w:val="00300CB9"/>
    <w:rsid w:val="0030288D"/>
    <w:rsid w:val="00304027"/>
    <w:rsid w:val="00305199"/>
    <w:rsid w:val="00305E55"/>
    <w:rsid w:val="003066C5"/>
    <w:rsid w:val="00306E19"/>
    <w:rsid w:val="00307BBA"/>
    <w:rsid w:val="00307F6B"/>
    <w:rsid w:val="00313A64"/>
    <w:rsid w:val="00315861"/>
    <w:rsid w:val="00316F0F"/>
    <w:rsid w:val="003173AB"/>
    <w:rsid w:val="003205FB"/>
    <w:rsid w:val="003209FB"/>
    <w:rsid w:val="003243CB"/>
    <w:rsid w:val="00326307"/>
    <w:rsid w:val="00330634"/>
    <w:rsid w:val="003330D5"/>
    <w:rsid w:val="00333253"/>
    <w:rsid w:val="003336FA"/>
    <w:rsid w:val="0033504A"/>
    <w:rsid w:val="003352B3"/>
    <w:rsid w:val="00336C7A"/>
    <w:rsid w:val="00336FDD"/>
    <w:rsid w:val="003400B4"/>
    <w:rsid w:val="0034057F"/>
    <w:rsid w:val="00341A7D"/>
    <w:rsid w:val="00342C43"/>
    <w:rsid w:val="00343B13"/>
    <w:rsid w:val="00343CCF"/>
    <w:rsid w:val="00346ABF"/>
    <w:rsid w:val="00351412"/>
    <w:rsid w:val="00351DC8"/>
    <w:rsid w:val="00351E94"/>
    <w:rsid w:val="0035498C"/>
    <w:rsid w:val="00356C75"/>
    <w:rsid w:val="0036004D"/>
    <w:rsid w:val="003633DA"/>
    <w:rsid w:val="00363E7C"/>
    <w:rsid w:val="00363F5B"/>
    <w:rsid w:val="00365845"/>
    <w:rsid w:val="00365969"/>
    <w:rsid w:val="00372FEA"/>
    <w:rsid w:val="00373368"/>
    <w:rsid w:val="00373D6D"/>
    <w:rsid w:val="003761FF"/>
    <w:rsid w:val="00380C0B"/>
    <w:rsid w:val="00383593"/>
    <w:rsid w:val="00384D40"/>
    <w:rsid w:val="00384EA7"/>
    <w:rsid w:val="003860FA"/>
    <w:rsid w:val="003874E7"/>
    <w:rsid w:val="00394DEB"/>
    <w:rsid w:val="00396491"/>
    <w:rsid w:val="003A063D"/>
    <w:rsid w:val="003A1591"/>
    <w:rsid w:val="003A2DED"/>
    <w:rsid w:val="003A37E8"/>
    <w:rsid w:val="003A4D15"/>
    <w:rsid w:val="003A603B"/>
    <w:rsid w:val="003A6629"/>
    <w:rsid w:val="003A680E"/>
    <w:rsid w:val="003B2A5A"/>
    <w:rsid w:val="003B2A9E"/>
    <w:rsid w:val="003B47C7"/>
    <w:rsid w:val="003B794B"/>
    <w:rsid w:val="003C0BF2"/>
    <w:rsid w:val="003C64B1"/>
    <w:rsid w:val="003C7221"/>
    <w:rsid w:val="003D0E53"/>
    <w:rsid w:val="003D13D0"/>
    <w:rsid w:val="003D14E0"/>
    <w:rsid w:val="003D2DC9"/>
    <w:rsid w:val="003D584C"/>
    <w:rsid w:val="003E2AED"/>
    <w:rsid w:val="003E3014"/>
    <w:rsid w:val="003E682E"/>
    <w:rsid w:val="003E7B8C"/>
    <w:rsid w:val="003F2AED"/>
    <w:rsid w:val="003F2F34"/>
    <w:rsid w:val="003F3A79"/>
    <w:rsid w:val="003F4325"/>
    <w:rsid w:val="003F453C"/>
    <w:rsid w:val="004001D5"/>
    <w:rsid w:val="00400F11"/>
    <w:rsid w:val="00401D2A"/>
    <w:rsid w:val="00401F77"/>
    <w:rsid w:val="00404CD9"/>
    <w:rsid w:val="00405859"/>
    <w:rsid w:val="0040676A"/>
    <w:rsid w:val="00406DB6"/>
    <w:rsid w:val="00407AFB"/>
    <w:rsid w:val="00412A9C"/>
    <w:rsid w:val="00412E99"/>
    <w:rsid w:val="00422A17"/>
    <w:rsid w:val="004255AC"/>
    <w:rsid w:val="00425974"/>
    <w:rsid w:val="00431235"/>
    <w:rsid w:val="00432262"/>
    <w:rsid w:val="00432D41"/>
    <w:rsid w:val="00432FCE"/>
    <w:rsid w:val="00433FFB"/>
    <w:rsid w:val="00436DFA"/>
    <w:rsid w:val="004374CF"/>
    <w:rsid w:val="00437573"/>
    <w:rsid w:val="00442847"/>
    <w:rsid w:val="00450212"/>
    <w:rsid w:val="00452122"/>
    <w:rsid w:val="004574C7"/>
    <w:rsid w:val="004601A1"/>
    <w:rsid w:val="00460487"/>
    <w:rsid w:val="00463C4C"/>
    <w:rsid w:val="004648C1"/>
    <w:rsid w:val="004655AA"/>
    <w:rsid w:val="004656E4"/>
    <w:rsid w:val="004718BA"/>
    <w:rsid w:val="00471CD0"/>
    <w:rsid w:val="004745E4"/>
    <w:rsid w:val="00475315"/>
    <w:rsid w:val="00477E36"/>
    <w:rsid w:val="00480584"/>
    <w:rsid w:val="00482A6E"/>
    <w:rsid w:val="00483742"/>
    <w:rsid w:val="00483A75"/>
    <w:rsid w:val="00483D62"/>
    <w:rsid w:val="004851FA"/>
    <w:rsid w:val="00486084"/>
    <w:rsid w:val="00487261"/>
    <w:rsid w:val="00493CC0"/>
    <w:rsid w:val="0049600D"/>
    <w:rsid w:val="00497152"/>
    <w:rsid w:val="004A0874"/>
    <w:rsid w:val="004A2316"/>
    <w:rsid w:val="004B361D"/>
    <w:rsid w:val="004B47EA"/>
    <w:rsid w:val="004B596A"/>
    <w:rsid w:val="004B7138"/>
    <w:rsid w:val="004C03CC"/>
    <w:rsid w:val="004C0414"/>
    <w:rsid w:val="004C25F0"/>
    <w:rsid w:val="004C3B91"/>
    <w:rsid w:val="004C4321"/>
    <w:rsid w:val="004C5687"/>
    <w:rsid w:val="004C64FA"/>
    <w:rsid w:val="004C666C"/>
    <w:rsid w:val="004C72DA"/>
    <w:rsid w:val="004D1595"/>
    <w:rsid w:val="004D17B0"/>
    <w:rsid w:val="004D6E9F"/>
    <w:rsid w:val="004E15AD"/>
    <w:rsid w:val="004E1D66"/>
    <w:rsid w:val="004E3472"/>
    <w:rsid w:val="004F2142"/>
    <w:rsid w:val="004F504D"/>
    <w:rsid w:val="004F5F7E"/>
    <w:rsid w:val="004F5FE8"/>
    <w:rsid w:val="004F6CDD"/>
    <w:rsid w:val="005001BF"/>
    <w:rsid w:val="00502455"/>
    <w:rsid w:val="00503A2E"/>
    <w:rsid w:val="00510BB2"/>
    <w:rsid w:val="00511572"/>
    <w:rsid w:val="00511727"/>
    <w:rsid w:val="00512E29"/>
    <w:rsid w:val="00513710"/>
    <w:rsid w:val="005156D1"/>
    <w:rsid w:val="00516549"/>
    <w:rsid w:val="005169FD"/>
    <w:rsid w:val="00520917"/>
    <w:rsid w:val="00521000"/>
    <w:rsid w:val="00521F41"/>
    <w:rsid w:val="00525B35"/>
    <w:rsid w:val="00525F43"/>
    <w:rsid w:val="00526585"/>
    <w:rsid w:val="00531662"/>
    <w:rsid w:val="00531820"/>
    <w:rsid w:val="00534709"/>
    <w:rsid w:val="00536960"/>
    <w:rsid w:val="00537B04"/>
    <w:rsid w:val="00537EB1"/>
    <w:rsid w:val="005455FC"/>
    <w:rsid w:val="00546829"/>
    <w:rsid w:val="00547066"/>
    <w:rsid w:val="00551FD3"/>
    <w:rsid w:val="00552C27"/>
    <w:rsid w:val="00553D48"/>
    <w:rsid w:val="0055566B"/>
    <w:rsid w:val="00555AB2"/>
    <w:rsid w:val="005562A9"/>
    <w:rsid w:val="0055679E"/>
    <w:rsid w:val="00557540"/>
    <w:rsid w:val="005604E9"/>
    <w:rsid w:val="00570B2B"/>
    <w:rsid w:val="00577368"/>
    <w:rsid w:val="00582802"/>
    <w:rsid w:val="00587601"/>
    <w:rsid w:val="005953F5"/>
    <w:rsid w:val="0059608D"/>
    <w:rsid w:val="005A4C46"/>
    <w:rsid w:val="005A4D62"/>
    <w:rsid w:val="005B044A"/>
    <w:rsid w:val="005B0FB3"/>
    <w:rsid w:val="005B3061"/>
    <w:rsid w:val="005B4B93"/>
    <w:rsid w:val="005B4F4B"/>
    <w:rsid w:val="005C5B55"/>
    <w:rsid w:val="005C6A04"/>
    <w:rsid w:val="005C7EE3"/>
    <w:rsid w:val="005D117F"/>
    <w:rsid w:val="005D1338"/>
    <w:rsid w:val="005D16A3"/>
    <w:rsid w:val="005D1922"/>
    <w:rsid w:val="005D53F3"/>
    <w:rsid w:val="005E12D3"/>
    <w:rsid w:val="005E135F"/>
    <w:rsid w:val="005E447A"/>
    <w:rsid w:val="005E68A0"/>
    <w:rsid w:val="005F11E5"/>
    <w:rsid w:val="005F201A"/>
    <w:rsid w:val="005F3128"/>
    <w:rsid w:val="005F46F7"/>
    <w:rsid w:val="005F5234"/>
    <w:rsid w:val="00602CF9"/>
    <w:rsid w:val="00604130"/>
    <w:rsid w:val="00606576"/>
    <w:rsid w:val="0060719B"/>
    <w:rsid w:val="00607904"/>
    <w:rsid w:val="0061263A"/>
    <w:rsid w:val="006130CE"/>
    <w:rsid w:val="0061681E"/>
    <w:rsid w:val="00620246"/>
    <w:rsid w:val="00620FC2"/>
    <w:rsid w:val="00622FE2"/>
    <w:rsid w:val="006335E6"/>
    <w:rsid w:val="00633E9A"/>
    <w:rsid w:val="0063418D"/>
    <w:rsid w:val="00636AAB"/>
    <w:rsid w:val="00636DF8"/>
    <w:rsid w:val="006417C0"/>
    <w:rsid w:val="00644A68"/>
    <w:rsid w:val="00647F08"/>
    <w:rsid w:val="00650344"/>
    <w:rsid w:val="0065060C"/>
    <w:rsid w:val="0065255C"/>
    <w:rsid w:val="00653BAA"/>
    <w:rsid w:val="00654517"/>
    <w:rsid w:val="00654780"/>
    <w:rsid w:val="00654873"/>
    <w:rsid w:val="006553F2"/>
    <w:rsid w:val="00656894"/>
    <w:rsid w:val="00656D2E"/>
    <w:rsid w:val="00656E8B"/>
    <w:rsid w:val="0066237C"/>
    <w:rsid w:val="006629F7"/>
    <w:rsid w:val="00663FDA"/>
    <w:rsid w:val="00666C4F"/>
    <w:rsid w:val="00667011"/>
    <w:rsid w:val="006708C3"/>
    <w:rsid w:val="00672037"/>
    <w:rsid w:val="00672C71"/>
    <w:rsid w:val="00673C56"/>
    <w:rsid w:val="0067538E"/>
    <w:rsid w:val="00682D8B"/>
    <w:rsid w:val="0068326D"/>
    <w:rsid w:val="006836F5"/>
    <w:rsid w:val="00684B37"/>
    <w:rsid w:val="0069086C"/>
    <w:rsid w:val="006910CC"/>
    <w:rsid w:val="00693049"/>
    <w:rsid w:val="00694A41"/>
    <w:rsid w:val="0069600C"/>
    <w:rsid w:val="006970CD"/>
    <w:rsid w:val="00697BE4"/>
    <w:rsid w:val="006A1D8B"/>
    <w:rsid w:val="006A3009"/>
    <w:rsid w:val="006A5E45"/>
    <w:rsid w:val="006A7AA0"/>
    <w:rsid w:val="006B1C13"/>
    <w:rsid w:val="006B37AB"/>
    <w:rsid w:val="006B3990"/>
    <w:rsid w:val="006B463D"/>
    <w:rsid w:val="006B6173"/>
    <w:rsid w:val="006B6198"/>
    <w:rsid w:val="006C0E7D"/>
    <w:rsid w:val="006C2492"/>
    <w:rsid w:val="006C7400"/>
    <w:rsid w:val="006C740D"/>
    <w:rsid w:val="006D2C34"/>
    <w:rsid w:val="006D3D27"/>
    <w:rsid w:val="006D58EF"/>
    <w:rsid w:val="006D7697"/>
    <w:rsid w:val="006E0C51"/>
    <w:rsid w:val="006E3440"/>
    <w:rsid w:val="006E3D6A"/>
    <w:rsid w:val="006E57B2"/>
    <w:rsid w:val="006E7DBB"/>
    <w:rsid w:val="006F0B33"/>
    <w:rsid w:val="006F14B4"/>
    <w:rsid w:val="006F20FE"/>
    <w:rsid w:val="006F6700"/>
    <w:rsid w:val="006F6CE1"/>
    <w:rsid w:val="006F7245"/>
    <w:rsid w:val="006F76EA"/>
    <w:rsid w:val="00700BD2"/>
    <w:rsid w:val="00700C51"/>
    <w:rsid w:val="007049A7"/>
    <w:rsid w:val="00704AF8"/>
    <w:rsid w:val="00705ECD"/>
    <w:rsid w:val="007157A0"/>
    <w:rsid w:val="00715C7D"/>
    <w:rsid w:val="00716948"/>
    <w:rsid w:val="007169DD"/>
    <w:rsid w:val="0072108B"/>
    <w:rsid w:val="00722E52"/>
    <w:rsid w:val="007246EF"/>
    <w:rsid w:val="00725208"/>
    <w:rsid w:val="00725F99"/>
    <w:rsid w:val="00726E73"/>
    <w:rsid w:val="0073319F"/>
    <w:rsid w:val="00734658"/>
    <w:rsid w:val="00734A8D"/>
    <w:rsid w:val="00737006"/>
    <w:rsid w:val="0074269E"/>
    <w:rsid w:val="007465A3"/>
    <w:rsid w:val="00747DCC"/>
    <w:rsid w:val="00753C56"/>
    <w:rsid w:val="00754B4A"/>
    <w:rsid w:val="00755BA4"/>
    <w:rsid w:val="00757089"/>
    <w:rsid w:val="00761B5A"/>
    <w:rsid w:val="00763F3E"/>
    <w:rsid w:val="00765E20"/>
    <w:rsid w:val="0077447A"/>
    <w:rsid w:val="00774FFB"/>
    <w:rsid w:val="0077536C"/>
    <w:rsid w:val="00775767"/>
    <w:rsid w:val="00776424"/>
    <w:rsid w:val="00776CD5"/>
    <w:rsid w:val="00780C95"/>
    <w:rsid w:val="0078740B"/>
    <w:rsid w:val="007908FE"/>
    <w:rsid w:val="00790CFD"/>
    <w:rsid w:val="00790E4C"/>
    <w:rsid w:val="00791915"/>
    <w:rsid w:val="00792C77"/>
    <w:rsid w:val="0079437B"/>
    <w:rsid w:val="00797F27"/>
    <w:rsid w:val="007A0241"/>
    <w:rsid w:val="007A29DB"/>
    <w:rsid w:val="007A4038"/>
    <w:rsid w:val="007A505B"/>
    <w:rsid w:val="007A70B3"/>
    <w:rsid w:val="007B0FB5"/>
    <w:rsid w:val="007B1563"/>
    <w:rsid w:val="007B3DA9"/>
    <w:rsid w:val="007C0BD8"/>
    <w:rsid w:val="007C5618"/>
    <w:rsid w:val="007C6052"/>
    <w:rsid w:val="007D1325"/>
    <w:rsid w:val="007D1E41"/>
    <w:rsid w:val="007D296F"/>
    <w:rsid w:val="007D2A5A"/>
    <w:rsid w:val="007D3060"/>
    <w:rsid w:val="007D3389"/>
    <w:rsid w:val="007D47E7"/>
    <w:rsid w:val="007E44F4"/>
    <w:rsid w:val="007E584E"/>
    <w:rsid w:val="007E749C"/>
    <w:rsid w:val="007E7AE4"/>
    <w:rsid w:val="007F09EC"/>
    <w:rsid w:val="007F4066"/>
    <w:rsid w:val="007F4CE6"/>
    <w:rsid w:val="007F4E66"/>
    <w:rsid w:val="0080050F"/>
    <w:rsid w:val="00802092"/>
    <w:rsid w:val="00803C13"/>
    <w:rsid w:val="0080637F"/>
    <w:rsid w:val="00807DA7"/>
    <w:rsid w:val="00814141"/>
    <w:rsid w:val="008142F7"/>
    <w:rsid w:val="00814695"/>
    <w:rsid w:val="00817614"/>
    <w:rsid w:val="008216AB"/>
    <w:rsid w:val="00822004"/>
    <w:rsid w:val="0082251F"/>
    <w:rsid w:val="008254AC"/>
    <w:rsid w:val="0082713E"/>
    <w:rsid w:val="008320DC"/>
    <w:rsid w:val="0083494D"/>
    <w:rsid w:val="008377DA"/>
    <w:rsid w:val="00837A7D"/>
    <w:rsid w:val="0084611F"/>
    <w:rsid w:val="00846559"/>
    <w:rsid w:val="0084709F"/>
    <w:rsid w:val="008524FA"/>
    <w:rsid w:val="0085682A"/>
    <w:rsid w:val="00862DB1"/>
    <w:rsid w:val="00863CBB"/>
    <w:rsid w:val="0086505E"/>
    <w:rsid w:val="00865738"/>
    <w:rsid w:val="008674CC"/>
    <w:rsid w:val="0087050F"/>
    <w:rsid w:val="008706C5"/>
    <w:rsid w:val="008728D6"/>
    <w:rsid w:val="008731B6"/>
    <w:rsid w:val="0087395D"/>
    <w:rsid w:val="00873BE7"/>
    <w:rsid w:val="008741B1"/>
    <w:rsid w:val="00876277"/>
    <w:rsid w:val="00876CF5"/>
    <w:rsid w:val="008776BE"/>
    <w:rsid w:val="00877804"/>
    <w:rsid w:val="008779F9"/>
    <w:rsid w:val="00881263"/>
    <w:rsid w:val="00883FDA"/>
    <w:rsid w:val="00884412"/>
    <w:rsid w:val="00885B09"/>
    <w:rsid w:val="00885DB5"/>
    <w:rsid w:val="00886464"/>
    <w:rsid w:val="008911B9"/>
    <w:rsid w:val="00897901"/>
    <w:rsid w:val="008A0254"/>
    <w:rsid w:val="008A122E"/>
    <w:rsid w:val="008A1CAB"/>
    <w:rsid w:val="008A2C4C"/>
    <w:rsid w:val="008A31C6"/>
    <w:rsid w:val="008B130A"/>
    <w:rsid w:val="008B17C6"/>
    <w:rsid w:val="008B1A9C"/>
    <w:rsid w:val="008B37DA"/>
    <w:rsid w:val="008B5EFB"/>
    <w:rsid w:val="008B7D39"/>
    <w:rsid w:val="008C0E5B"/>
    <w:rsid w:val="008C2DCC"/>
    <w:rsid w:val="008C35A8"/>
    <w:rsid w:val="008C3747"/>
    <w:rsid w:val="008C4C24"/>
    <w:rsid w:val="008C4EED"/>
    <w:rsid w:val="008D1F8C"/>
    <w:rsid w:val="008D3C48"/>
    <w:rsid w:val="008D6EC0"/>
    <w:rsid w:val="008E04AC"/>
    <w:rsid w:val="008E2935"/>
    <w:rsid w:val="008E2FCB"/>
    <w:rsid w:val="008E3D7D"/>
    <w:rsid w:val="008E6F44"/>
    <w:rsid w:val="008E7932"/>
    <w:rsid w:val="008E7D6B"/>
    <w:rsid w:val="008F17CF"/>
    <w:rsid w:val="008F6497"/>
    <w:rsid w:val="0090650B"/>
    <w:rsid w:val="00907038"/>
    <w:rsid w:val="00907CAA"/>
    <w:rsid w:val="00910D94"/>
    <w:rsid w:val="00912E72"/>
    <w:rsid w:val="00914E0E"/>
    <w:rsid w:val="00915051"/>
    <w:rsid w:val="00915E40"/>
    <w:rsid w:val="009164A6"/>
    <w:rsid w:val="00917747"/>
    <w:rsid w:val="0092150C"/>
    <w:rsid w:val="00922B34"/>
    <w:rsid w:val="0092434D"/>
    <w:rsid w:val="00924FF3"/>
    <w:rsid w:val="009324BD"/>
    <w:rsid w:val="0093302A"/>
    <w:rsid w:val="0093315A"/>
    <w:rsid w:val="00933676"/>
    <w:rsid w:val="00933D89"/>
    <w:rsid w:val="0093543A"/>
    <w:rsid w:val="0093733A"/>
    <w:rsid w:val="00940537"/>
    <w:rsid w:val="009406DE"/>
    <w:rsid w:val="00941772"/>
    <w:rsid w:val="00941906"/>
    <w:rsid w:val="00944ACB"/>
    <w:rsid w:val="00945766"/>
    <w:rsid w:val="0094617F"/>
    <w:rsid w:val="00946722"/>
    <w:rsid w:val="009474B2"/>
    <w:rsid w:val="00947E76"/>
    <w:rsid w:val="009545AA"/>
    <w:rsid w:val="0095561A"/>
    <w:rsid w:val="00957A8F"/>
    <w:rsid w:val="009639E6"/>
    <w:rsid w:val="00964598"/>
    <w:rsid w:val="009664D2"/>
    <w:rsid w:val="0096706D"/>
    <w:rsid w:val="00967A16"/>
    <w:rsid w:val="0097097F"/>
    <w:rsid w:val="00971304"/>
    <w:rsid w:val="00971B37"/>
    <w:rsid w:val="00971FB0"/>
    <w:rsid w:val="00974234"/>
    <w:rsid w:val="00974DC1"/>
    <w:rsid w:val="009778B5"/>
    <w:rsid w:val="00980388"/>
    <w:rsid w:val="00981173"/>
    <w:rsid w:val="009813A4"/>
    <w:rsid w:val="00985446"/>
    <w:rsid w:val="009926EB"/>
    <w:rsid w:val="009941B7"/>
    <w:rsid w:val="00994FBA"/>
    <w:rsid w:val="00995FFE"/>
    <w:rsid w:val="00996B40"/>
    <w:rsid w:val="00997E62"/>
    <w:rsid w:val="009A091F"/>
    <w:rsid w:val="009A26AB"/>
    <w:rsid w:val="009A3E34"/>
    <w:rsid w:val="009A5D28"/>
    <w:rsid w:val="009A7553"/>
    <w:rsid w:val="009B19EC"/>
    <w:rsid w:val="009B6805"/>
    <w:rsid w:val="009C46A7"/>
    <w:rsid w:val="009D3E1A"/>
    <w:rsid w:val="009D798B"/>
    <w:rsid w:val="009E058C"/>
    <w:rsid w:val="009E0741"/>
    <w:rsid w:val="009E0E3F"/>
    <w:rsid w:val="009E44B4"/>
    <w:rsid w:val="009E50F0"/>
    <w:rsid w:val="009E55CB"/>
    <w:rsid w:val="009E60B1"/>
    <w:rsid w:val="009F0A71"/>
    <w:rsid w:val="009F1B56"/>
    <w:rsid w:val="009F43FC"/>
    <w:rsid w:val="009F4C80"/>
    <w:rsid w:val="00A00AD8"/>
    <w:rsid w:val="00A03467"/>
    <w:rsid w:val="00A04CF8"/>
    <w:rsid w:val="00A05C21"/>
    <w:rsid w:val="00A0681E"/>
    <w:rsid w:val="00A10CD3"/>
    <w:rsid w:val="00A10FDB"/>
    <w:rsid w:val="00A11329"/>
    <w:rsid w:val="00A11A89"/>
    <w:rsid w:val="00A12072"/>
    <w:rsid w:val="00A24C5F"/>
    <w:rsid w:val="00A25970"/>
    <w:rsid w:val="00A26103"/>
    <w:rsid w:val="00A27BA0"/>
    <w:rsid w:val="00A3192C"/>
    <w:rsid w:val="00A34635"/>
    <w:rsid w:val="00A34AFB"/>
    <w:rsid w:val="00A34F0D"/>
    <w:rsid w:val="00A368EF"/>
    <w:rsid w:val="00A37150"/>
    <w:rsid w:val="00A51A4D"/>
    <w:rsid w:val="00A52E5D"/>
    <w:rsid w:val="00A55403"/>
    <w:rsid w:val="00A56152"/>
    <w:rsid w:val="00A56367"/>
    <w:rsid w:val="00A6198E"/>
    <w:rsid w:val="00A623BD"/>
    <w:rsid w:val="00A628A0"/>
    <w:rsid w:val="00A63A3E"/>
    <w:rsid w:val="00A64697"/>
    <w:rsid w:val="00A67851"/>
    <w:rsid w:val="00A73002"/>
    <w:rsid w:val="00A7416B"/>
    <w:rsid w:val="00A74731"/>
    <w:rsid w:val="00A74D85"/>
    <w:rsid w:val="00A757C2"/>
    <w:rsid w:val="00A76EB2"/>
    <w:rsid w:val="00A81137"/>
    <w:rsid w:val="00A8170E"/>
    <w:rsid w:val="00A81840"/>
    <w:rsid w:val="00A86E63"/>
    <w:rsid w:val="00A87567"/>
    <w:rsid w:val="00A92638"/>
    <w:rsid w:val="00A93E9C"/>
    <w:rsid w:val="00A95EDD"/>
    <w:rsid w:val="00A96847"/>
    <w:rsid w:val="00A96C2D"/>
    <w:rsid w:val="00A97EC6"/>
    <w:rsid w:val="00AB714D"/>
    <w:rsid w:val="00AC1C0C"/>
    <w:rsid w:val="00AC20DD"/>
    <w:rsid w:val="00AC2B9B"/>
    <w:rsid w:val="00AC3387"/>
    <w:rsid w:val="00AC4B57"/>
    <w:rsid w:val="00AC4F07"/>
    <w:rsid w:val="00AC5BF0"/>
    <w:rsid w:val="00AC675A"/>
    <w:rsid w:val="00AC7791"/>
    <w:rsid w:val="00AD0322"/>
    <w:rsid w:val="00AD2612"/>
    <w:rsid w:val="00AD4224"/>
    <w:rsid w:val="00AD5F6C"/>
    <w:rsid w:val="00AD6934"/>
    <w:rsid w:val="00AE23EB"/>
    <w:rsid w:val="00AE2797"/>
    <w:rsid w:val="00AE4110"/>
    <w:rsid w:val="00AE412A"/>
    <w:rsid w:val="00AE5819"/>
    <w:rsid w:val="00AF01A9"/>
    <w:rsid w:val="00AF02E0"/>
    <w:rsid w:val="00AF1C22"/>
    <w:rsid w:val="00AF2A0A"/>
    <w:rsid w:val="00AF3A96"/>
    <w:rsid w:val="00AF52E2"/>
    <w:rsid w:val="00B011D3"/>
    <w:rsid w:val="00B05CF3"/>
    <w:rsid w:val="00B05E7E"/>
    <w:rsid w:val="00B07015"/>
    <w:rsid w:val="00B07A95"/>
    <w:rsid w:val="00B1000D"/>
    <w:rsid w:val="00B149AE"/>
    <w:rsid w:val="00B17058"/>
    <w:rsid w:val="00B179EB"/>
    <w:rsid w:val="00B20FF0"/>
    <w:rsid w:val="00B21661"/>
    <w:rsid w:val="00B242AB"/>
    <w:rsid w:val="00B248D4"/>
    <w:rsid w:val="00B26789"/>
    <w:rsid w:val="00B31BF5"/>
    <w:rsid w:val="00B32E28"/>
    <w:rsid w:val="00B37449"/>
    <w:rsid w:val="00B40D0A"/>
    <w:rsid w:val="00B415FF"/>
    <w:rsid w:val="00B41816"/>
    <w:rsid w:val="00B441F5"/>
    <w:rsid w:val="00B456BB"/>
    <w:rsid w:val="00B473DF"/>
    <w:rsid w:val="00B5282D"/>
    <w:rsid w:val="00B57CC2"/>
    <w:rsid w:val="00B602A8"/>
    <w:rsid w:val="00B6035C"/>
    <w:rsid w:val="00B61092"/>
    <w:rsid w:val="00B62025"/>
    <w:rsid w:val="00B645D3"/>
    <w:rsid w:val="00B64792"/>
    <w:rsid w:val="00B64BC4"/>
    <w:rsid w:val="00B66192"/>
    <w:rsid w:val="00B70887"/>
    <w:rsid w:val="00B73B00"/>
    <w:rsid w:val="00B74511"/>
    <w:rsid w:val="00B748D8"/>
    <w:rsid w:val="00B8103B"/>
    <w:rsid w:val="00B82833"/>
    <w:rsid w:val="00B84E6E"/>
    <w:rsid w:val="00B85AA8"/>
    <w:rsid w:val="00B85C9E"/>
    <w:rsid w:val="00B863A6"/>
    <w:rsid w:val="00B941AD"/>
    <w:rsid w:val="00B943E8"/>
    <w:rsid w:val="00B960D8"/>
    <w:rsid w:val="00BA3665"/>
    <w:rsid w:val="00BA385C"/>
    <w:rsid w:val="00BA49BE"/>
    <w:rsid w:val="00BA56A4"/>
    <w:rsid w:val="00BA6CFA"/>
    <w:rsid w:val="00BA70BC"/>
    <w:rsid w:val="00BB1B22"/>
    <w:rsid w:val="00BB37EE"/>
    <w:rsid w:val="00BC49FF"/>
    <w:rsid w:val="00BC54A8"/>
    <w:rsid w:val="00BC5DC2"/>
    <w:rsid w:val="00BD05E3"/>
    <w:rsid w:val="00BD110F"/>
    <w:rsid w:val="00BD5AD9"/>
    <w:rsid w:val="00BD7C68"/>
    <w:rsid w:val="00BE0709"/>
    <w:rsid w:val="00BE2130"/>
    <w:rsid w:val="00BE2543"/>
    <w:rsid w:val="00BE2AFA"/>
    <w:rsid w:val="00BE2C35"/>
    <w:rsid w:val="00BE3D97"/>
    <w:rsid w:val="00BE7DBF"/>
    <w:rsid w:val="00BF0348"/>
    <w:rsid w:val="00BF0592"/>
    <w:rsid w:val="00BF3B8D"/>
    <w:rsid w:val="00BF649D"/>
    <w:rsid w:val="00BF7469"/>
    <w:rsid w:val="00C0623E"/>
    <w:rsid w:val="00C07BE9"/>
    <w:rsid w:val="00C1037C"/>
    <w:rsid w:val="00C143BC"/>
    <w:rsid w:val="00C14499"/>
    <w:rsid w:val="00C14C88"/>
    <w:rsid w:val="00C1698D"/>
    <w:rsid w:val="00C16D55"/>
    <w:rsid w:val="00C17250"/>
    <w:rsid w:val="00C22EB4"/>
    <w:rsid w:val="00C238ED"/>
    <w:rsid w:val="00C243B1"/>
    <w:rsid w:val="00C243DA"/>
    <w:rsid w:val="00C24DB6"/>
    <w:rsid w:val="00C2507C"/>
    <w:rsid w:val="00C2693D"/>
    <w:rsid w:val="00C27881"/>
    <w:rsid w:val="00C27ACB"/>
    <w:rsid w:val="00C31B7B"/>
    <w:rsid w:val="00C32D6F"/>
    <w:rsid w:val="00C34908"/>
    <w:rsid w:val="00C35E40"/>
    <w:rsid w:val="00C40669"/>
    <w:rsid w:val="00C40B8E"/>
    <w:rsid w:val="00C430E8"/>
    <w:rsid w:val="00C44C84"/>
    <w:rsid w:val="00C44EE4"/>
    <w:rsid w:val="00C46DC3"/>
    <w:rsid w:val="00C523AF"/>
    <w:rsid w:val="00C52493"/>
    <w:rsid w:val="00C55374"/>
    <w:rsid w:val="00C62E18"/>
    <w:rsid w:val="00C637D3"/>
    <w:rsid w:val="00C64530"/>
    <w:rsid w:val="00C6677A"/>
    <w:rsid w:val="00C70FB5"/>
    <w:rsid w:val="00C71935"/>
    <w:rsid w:val="00C73F22"/>
    <w:rsid w:val="00C80BEC"/>
    <w:rsid w:val="00C80DDA"/>
    <w:rsid w:val="00C811CB"/>
    <w:rsid w:val="00C82FFA"/>
    <w:rsid w:val="00C8361E"/>
    <w:rsid w:val="00C841D8"/>
    <w:rsid w:val="00C84893"/>
    <w:rsid w:val="00C86358"/>
    <w:rsid w:val="00C9463E"/>
    <w:rsid w:val="00C95779"/>
    <w:rsid w:val="00C9579E"/>
    <w:rsid w:val="00C97C3F"/>
    <w:rsid w:val="00CA169E"/>
    <w:rsid w:val="00CA2476"/>
    <w:rsid w:val="00CA3E35"/>
    <w:rsid w:val="00CA3F2D"/>
    <w:rsid w:val="00CA484C"/>
    <w:rsid w:val="00CA574E"/>
    <w:rsid w:val="00CA71D8"/>
    <w:rsid w:val="00CA7777"/>
    <w:rsid w:val="00CB64E1"/>
    <w:rsid w:val="00CB67DB"/>
    <w:rsid w:val="00CB6F09"/>
    <w:rsid w:val="00CC08A3"/>
    <w:rsid w:val="00CD0D86"/>
    <w:rsid w:val="00CD5763"/>
    <w:rsid w:val="00CD7EF3"/>
    <w:rsid w:val="00CE473E"/>
    <w:rsid w:val="00CE5EA6"/>
    <w:rsid w:val="00CF37ED"/>
    <w:rsid w:val="00CF4CBA"/>
    <w:rsid w:val="00CF4DBA"/>
    <w:rsid w:val="00D0098A"/>
    <w:rsid w:val="00D01308"/>
    <w:rsid w:val="00D02423"/>
    <w:rsid w:val="00D05EBE"/>
    <w:rsid w:val="00D114E9"/>
    <w:rsid w:val="00D1319B"/>
    <w:rsid w:val="00D13A3C"/>
    <w:rsid w:val="00D13EE5"/>
    <w:rsid w:val="00D13F9A"/>
    <w:rsid w:val="00D14541"/>
    <w:rsid w:val="00D14697"/>
    <w:rsid w:val="00D1563C"/>
    <w:rsid w:val="00D16FEF"/>
    <w:rsid w:val="00D209DE"/>
    <w:rsid w:val="00D22AAE"/>
    <w:rsid w:val="00D24D7C"/>
    <w:rsid w:val="00D25D0A"/>
    <w:rsid w:val="00D268BE"/>
    <w:rsid w:val="00D279E3"/>
    <w:rsid w:val="00D30537"/>
    <w:rsid w:val="00D30F9D"/>
    <w:rsid w:val="00D328AE"/>
    <w:rsid w:val="00D32E8E"/>
    <w:rsid w:val="00D33514"/>
    <w:rsid w:val="00D338DD"/>
    <w:rsid w:val="00D33B09"/>
    <w:rsid w:val="00D351BC"/>
    <w:rsid w:val="00D35278"/>
    <w:rsid w:val="00D3683B"/>
    <w:rsid w:val="00D36BB8"/>
    <w:rsid w:val="00D400F1"/>
    <w:rsid w:val="00D42991"/>
    <w:rsid w:val="00D45266"/>
    <w:rsid w:val="00D45F8C"/>
    <w:rsid w:val="00D46F30"/>
    <w:rsid w:val="00D55DF2"/>
    <w:rsid w:val="00D55FA5"/>
    <w:rsid w:val="00D5685E"/>
    <w:rsid w:val="00D60DB5"/>
    <w:rsid w:val="00D6123D"/>
    <w:rsid w:val="00D63774"/>
    <w:rsid w:val="00D659E4"/>
    <w:rsid w:val="00D66476"/>
    <w:rsid w:val="00D66E50"/>
    <w:rsid w:val="00D726D8"/>
    <w:rsid w:val="00D73F06"/>
    <w:rsid w:val="00D74014"/>
    <w:rsid w:val="00D74303"/>
    <w:rsid w:val="00D81AB1"/>
    <w:rsid w:val="00D838F6"/>
    <w:rsid w:val="00D8543C"/>
    <w:rsid w:val="00D90192"/>
    <w:rsid w:val="00D920F8"/>
    <w:rsid w:val="00D92229"/>
    <w:rsid w:val="00D9366D"/>
    <w:rsid w:val="00D96A13"/>
    <w:rsid w:val="00D97968"/>
    <w:rsid w:val="00DA70FC"/>
    <w:rsid w:val="00DB19F1"/>
    <w:rsid w:val="00DB42DF"/>
    <w:rsid w:val="00DB60FC"/>
    <w:rsid w:val="00DC13C5"/>
    <w:rsid w:val="00DC2A5C"/>
    <w:rsid w:val="00DC3447"/>
    <w:rsid w:val="00DC3EE5"/>
    <w:rsid w:val="00DC5565"/>
    <w:rsid w:val="00DC6BB2"/>
    <w:rsid w:val="00DD0746"/>
    <w:rsid w:val="00DD225F"/>
    <w:rsid w:val="00DD3094"/>
    <w:rsid w:val="00DD3F7F"/>
    <w:rsid w:val="00DD59C9"/>
    <w:rsid w:val="00DD5C2C"/>
    <w:rsid w:val="00DE12C6"/>
    <w:rsid w:val="00DE55C4"/>
    <w:rsid w:val="00DE570A"/>
    <w:rsid w:val="00DE5713"/>
    <w:rsid w:val="00DE5D93"/>
    <w:rsid w:val="00DF1CF6"/>
    <w:rsid w:val="00DF379B"/>
    <w:rsid w:val="00DF39F6"/>
    <w:rsid w:val="00DF4328"/>
    <w:rsid w:val="00DF43A4"/>
    <w:rsid w:val="00DF5DF0"/>
    <w:rsid w:val="00DF79B8"/>
    <w:rsid w:val="00E017AD"/>
    <w:rsid w:val="00E0254A"/>
    <w:rsid w:val="00E02959"/>
    <w:rsid w:val="00E04941"/>
    <w:rsid w:val="00E04FAF"/>
    <w:rsid w:val="00E06BC3"/>
    <w:rsid w:val="00E107F7"/>
    <w:rsid w:val="00E11CA1"/>
    <w:rsid w:val="00E121BA"/>
    <w:rsid w:val="00E13D8A"/>
    <w:rsid w:val="00E1480D"/>
    <w:rsid w:val="00E14D4F"/>
    <w:rsid w:val="00E1570F"/>
    <w:rsid w:val="00E1604A"/>
    <w:rsid w:val="00E16936"/>
    <w:rsid w:val="00E234CE"/>
    <w:rsid w:val="00E27896"/>
    <w:rsid w:val="00E279C6"/>
    <w:rsid w:val="00E30E32"/>
    <w:rsid w:val="00E310C8"/>
    <w:rsid w:val="00E311DB"/>
    <w:rsid w:val="00E316C0"/>
    <w:rsid w:val="00E31AC2"/>
    <w:rsid w:val="00E31DBB"/>
    <w:rsid w:val="00E323FF"/>
    <w:rsid w:val="00E32C94"/>
    <w:rsid w:val="00E33356"/>
    <w:rsid w:val="00E3496F"/>
    <w:rsid w:val="00E35A1C"/>
    <w:rsid w:val="00E37AC8"/>
    <w:rsid w:val="00E37F7F"/>
    <w:rsid w:val="00E41080"/>
    <w:rsid w:val="00E415CF"/>
    <w:rsid w:val="00E42CE4"/>
    <w:rsid w:val="00E50A8C"/>
    <w:rsid w:val="00E518D6"/>
    <w:rsid w:val="00E52081"/>
    <w:rsid w:val="00E536D5"/>
    <w:rsid w:val="00E53EC2"/>
    <w:rsid w:val="00E60C99"/>
    <w:rsid w:val="00E6532F"/>
    <w:rsid w:val="00E735DC"/>
    <w:rsid w:val="00E74A77"/>
    <w:rsid w:val="00E751DB"/>
    <w:rsid w:val="00E75AA1"/>
    <w:rsid w:val="00E762E0"/>
    <w:rsid w:val="00E80A16"/>
    <w:rsid w:val="00E80B04"/>
    <w:rsid w:val="00E81684"/>
    <w:rsid w:val="00E85375"/>
    <w:rsid w:val="00E913A9"/>
    <w:rsid w:val="00E928EB"/>
    <w:rsid w:val="00E95496"/>
    <w:rsid w:val="00E95B44"/>
    <w:rsid w:val="00EA1346"/>
    <w:rsid w:val="00EA1EB3"/>
    <w:rsid w:val="00EA38BD"/>
    <w:rsid w:val="00EA478B"/>
    <w:rsid w:val="00EA51B7"/>
    <w:rsid w:val="00EA7B33"/>
    <w:rsid w:val="00EA7B5D"/>
    <w:rsid w:val="00EA7D7F"/>
    <w:rsid w:val="00EB1BBF"/>
    <w:rsid w:val="00EB1F6B"/>
    <w:rsid w:val="00EB3C6C"/>
    <w:rsid w:val="00EB7ADE"/>
    <w:rsid w:val="00EC11EF"/>
    <w:rsid w:val="00EC14B6"/>
    <w:rsid w:val="00EC152E"/>
    <w:rsid w:val="00EC1AC1"/>
    <w:rsid w:val="00EC2F43"/>
    <w:rsid w:val="00EC3FB1"/>
    <w:rsid w:val="00EC7295"/>
    <w:rsid w:val="00ED06FB"/>
    <w:rsid w:val="00ED4012"/>
    <w:rsid w:val="00ED43B8"/>
    <w:rsid w:val="00ED447A"/>
    <w:rsid w:val="00ED4955"/>
    <w:rsid w:val="00ED6C83"/>
    <w:rsid w:val="00ED73E0"/>
    <w:rsid w:val="00EE71B2"/>
    <w:rsid w:val="00EF0578"/>
    <w:rsid w:val="00EF271C"/>
    <w:rsid w:val="00EF5DE1"/>
    <w:rsid w:val="00EF70A3"/>
    <w:rsid w:val="00EF729D"/>
    <w:rsid w:val="00F010C1"/>
    <w:rsid w:val="00F014A2"/>
    <w:rsid w:val="00F01B3D"/>
    <w:rsid w:val="00F01E71"/>
    <w:rsid w:val="00F03B32"/>
    <w:rsid w:val="00F05AD4"/>
    <w:rsid w:val="00F07E8C"/>
    <w:rsid w:val="00F102CA"/>
    <w:rsid w:val="00F1044F"/>
    <w:rsid w:val="00F105A4"/>
    <w:rsid w:val="00F10661"/>
    <w:rsid w:val="00F11C57"/>
    <w:rsid w:val="00F16280"/>
    <w:rsid w:val="00F165E6"/>
    <w:rsid w:val="00F1679C"/>
    <w:rsid w:val="00F17C06"/>
    <w:rsid w:val="00F21238"/>
    <w:rsid w:val="00F22B76"/>
    <w:rsid w:val="00F23183"/>
    <w:rsid w:val="00F271C6"/>
    <w:rsid w:val="00F27F1F"/>
    <w:rsid w:val="00F37211"/>
    <w:rsid w:val="00F45C34"/>
    <w:rsid w:val="00F51246"/>
    <w:rsid w:val="00F52C6D"/>
    <w:rsid w:val="00F54407"/>
    <w:rsid w:val="00F544B5"/>
    <w:rsid w:val="00F5504C"/>
    <w:rsid w:val="00F55205"/>
    <w:rsid w:val="00F60481"/>
    <w:rsid w:val="00F6061C"/>
    <w:rsid w:val="00F60D4A"/>
    <w:rsid w:val="00F64AB8"/>
    <w:rsid w:val="00F64ABB"/>
    <w:rsid w:val="00F65968"/>
    <w:rsid w:val="00F65EBE"/>
    <w:rsid w:val="00F671AC"/>
    <w:rsid w:val="00F67DE9"/>
    <w:rsid w:val="00F70BF4"/>
    <w:rsid w:val="00F777E0"/>
    <w:rsid w:val="00F77EE8"/>
    <w:rsid w:val="00F82A90"/>
    <w:rsid w:val="00F8314F"/>
    <w:rsid w:val="00F839C3"/>
    <w:rsid w:val="00F858AC"/>
    <w:rsid w:val="00F8661D"/>
    <w:rsid w:val="00F90E36"/>
    <w:rsid w:val="00FA00CE"/>
    <w:rsid w:val="00FA0607"/>
    <w:rsid w:val="00FA3772"/>
    <w:rsid w:val="00FA3D16"/>
    <w:rsid w:val="00FA3F2E"/>
    <w:rsid w:val="00FA4A9F"/>
    <w:rsid w:val="00FA7089"/>
    <w:rsid w:val="00FA7B55"/>
    <w:rsid w:val="00FB0B93"/>
    <w:rsid w:val="00FB1555"/>
    <w:rsid w:val="00FB3391"/>
    <w:rsid w:val="00FB4370"/>
    <w:rsid w:val="00FB7771"/>
    <w:rsid w:val="00FB78C2"/>
    <w:rsid w:val="00FB7E9F"/>
    <w:rsid w:val="00FC007D"/>
    <w:rsid w:val="00FC0166"/>
    <w:rsid w:val="00FC1EA2"/>
    <w:rsid w:val="00FC3822"/>
    <w:rsid w:val="00FC544E"/>
    <w:rsid w:val="00FC654A"/>
    <w:rsid w:val="00FC6BD4"/>
    <w:rsid w:val="00FD360F"/>
    <w:rsid w:val="00FD39D8"/>
    <w:rsid w:val="00FD464B"/>
    <w:rsid w:val="00FE4979"/>
    <w:rsid w:val="00FE61DE"/>
    <w:rsid w:val="00FE6308"/>
    <w:rsid w:val="00FF17F3"/>
    <w:rsid w:val="00FF54C3"/>
    <w:rsid w:val="00FF79B7"/>
    <w:rsid w:val="02965CB6"/>
    <w:rsid w:val="0987E861"/>
    <w:rsid w:val="0F8BB90A"/>
    <w:rsid w:val="117D5C8E"/>
    <w:rsid w:val="11C3AC08"/>
    <w:rsid w:val="1274D8E7"/>
    <w:rsid w:val="137FEC43"/>
    <w:rsid w:val="140254AA"/>
    <w:rsid w:val="1533EC22"/>
    <w:rsid w:val="1A8E2983"/>
    <w:rsid w:val="1EEFDA16"/>
    <w:rsid w:val="23C3375D"/>
    <w:rsid w:val="24A86125"/>
    <w:rsid w:val="27769508"/>
    <w:rsid w:val="28664305"/>
    <w:rsid w:val="2AC7B1F3"/>
    <w:rsid w:val="2D25656F"/>
    <w:rsid w:val="2EF0FAA2"/>
    <w:rsid w:val="30836EC5"/>
    <w:rsid w:val="3103038E"/>
    <w:rsid w:val="364CA4CE"/>
    <w:rsid w:val="364F92CB"/>
    <w:rsid w:val="3700275F"/>
    <w:rsid w:val="372F41B1"/>
    <w:rsid w:val="378965A5"/>
    <w:rsid w:val="39E8E678"/>
    <w:rsid w:val="3A8B5516"/>
    <w:rsid w:val="454BA6B9"/>
    <w:rsid w:val="5312EC7A"/>
    <w:rsid w:val="5618AF34"/>
    <w:rsid w:val="56A74761"/>
    <w:rsid w:val="58959E16"/>
    <w:rsid w:val="5EF54121"/>
    <w:rsid w:val="5F278DA8"/>
    <w:rsid w:val="600624E8"/>
    <w:rsid w:val="635FC657"/>
    <w:rsid w:val="63A8E3E7"/>
    <w:rsid w:val="6AD4697E"/>
    <w:rsid w:val="708B2D88"/>
    <w:rsid w:val="70AF4AEC"/>
    <w:rsid w:val="7120326A"/>
    <w:rsid w:val="71F4DF57"/>
    <w:rsid w:val="723CE895"/>
    <w:rsid w:val="74308392"/>
    <w:rsid w:val="7759023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8D2DB0"/>
  <w15:docId w15:val="{D1EE8F22-11A8-4DCA-96BB-3B8E2B730F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108B"/>
    <w:pPr>
      <w:adjustRightInd w:val="0"/>
    </w:pPr>
    <w:rPr>
      <w:rFonts w:ascii="Arial" w:hAnsi="Arial" w:cs="Arial"/>
    </w:rPr>
  </w:style>
  <w:style w:type="paragraph" w:styleId="Heading1">
    <w:name w:val="heading 1"/>
    <w:next w:val="BodyText"/>
    <w:link w:val="Heading1Char"/>
    <w:qFormat/>
    <w:rsid w:val="007D2A5A"/>
    <w:pPr>
      <w:keepNext/>
      <w:keepLines/>
      <w:adjustRightInd w:val="0"/>
      <w:spacing w:before="440" w:after="220"/>
      <w:ind w:left="360" w:hanging="360"/>
      <w:outlineLvl w:val="0"/>
    </w:pPr>
    <w:rPr>
      <w:rFonts w:ascii="Arial" w:eastAsiaTheme="majorEastAsia" w:hAnsi="Arial" w:cstheme="majorBidi"/>
      <w:caps/>
    </w:rPr>
  </w:style>
  <w:style w:type="paragraph" w:styleId="Heading2">
    <w:name w:val="heading 2"/>
    <w:basedOn w:val="BodyText"/>
    <w:next w:val="BodyText"/>
    <w:link w:val="Heading2Char"/>
    <w:qFormat/>
    <w:rsid w:val="007D2A5A"/>
    <w:pPr>
      <w:keepNext/>
      <w:ind w:left="720" w:hanging="720"/>
      <w:outlineLvl w:val="1"/>
    </w:pPr>
    <w:rPr>
      <w:rFonts w:eastAsiaTheme="majorEastAsia" w:cstheme="majorBidi"/>
    </w:rPr>
  </w:style>
  <w:style w:type="paragraph" w:styleId="Heading3">
    <w:name w:val="heading 3"/>
    <w:basedOn w:val="BodyText3"/>
    <w:next w:val="BodyText"/>
    <w:link w:val="Heading3Char"/>
    <w:unhideWhenUsed/>
    <w:qFormat/>
    <w:rsid w:val="007D2A5A"/>
    <w:pPr>
      <w:outlineLvl w:val="2"/>
    </w:pPr>
  </w:style>
  <w:style w:type="paragraph" w:styleId="Heading4">
    <w:name w:val="heading 4"/>
    <w:next w:val="BodyText"/>
    <w:link w:val="Heading4Char"/>
    <w:uiPriority w:val="9"/>
    <w:semiHidden/>
    <w:unhideWhenUsed/>
    <w:qFormat/>
    <w:rsid w:val="007D2A5A"/>
    <w:pPr>
      <w:keepNext/>
      <w:keepLines/>
      <w:widowControl/>
      <w:autoSpaceDE/>
      <w:autoSpaceDN/>
      <w:spacing w:after="220"/>
      <w:outlineLvl w:val="3"/>
    </w:pPr>
    <w:rPr>
      <w:rFonts w:asciiTheme="majorHAnsi" w:eastAsiaTheme="majorEastAsia" w:hAnsiTheme="majorHAnsi" w:cstheme="majorBidi"/>
      <w:iCs/>
    </w:rPr>
  </w:style>
  <w:style w:type="paragraph" w:styleId="Heading5">
    <w:name w:val="heading 5"/>
    <w:basedOn w:val="Normal"/>
    <w:next w:val="Normal"/>
    <w:link w:val="Heading5Char"/>
    <w:uiPriority w:val="9"/>
    <w:semiHidden/>
    <w:unhideWhenUsed/>
    <w:qFormat/>
    <w:rsid w:val="00404CD9"/>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404CD9"/>
    <w:pPr>
      <w:keepNext/>
      <w:keepLines/>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404CD9"/>
    <w:pPr>
      <w:keepNext/>
      <w:keepLines/>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404CD9"/>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404CD9"/>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uiPriority w:val="1"/>
    <w:qFormat/>
    <w:rsid w:val="007D2A5A"/>
    <w:pPr>
      <w:widowControl/>
      <w:autoSpaceDE/>
      <w:autoSpaceDN/>
      <w:spacing w:after="220"/>
    </w:pPr>
    <w:rPr>
      <w:rFonts w:ascii="Arial" w:hAnsi="Arial" w:cs="Arial"/>
    </w:rPr>
  </w:style>
  <w:style w:type="paragraph" w:styleId="ListParagraph">
    <w:name w:val="List Paragraph"/>
    <w:basedOn w:val="Normal"/>
    <w:uiPriority w:val="1"/>
    <w:qFormat/>
    <w:rsid w:val="007D2A5A"/>
    <w:pPr>
      <w:ind w:left="720"/>
      <w:contextualSpacing/>
    </w:pPr>
  </w:style>
  <w:style w:type="paragraph" w:customStyle="1" w:styleId="TableParagraph">
    <w:name w:val="Table Paragraph"/>
    <w:basedOn w:val="Normal"/>
    <w:uiPriority w:val="1"/>
    <w:qFormat/>
    <w:pPr>
      <w:ind w:left="119"/>
    </w:pPr>
  </w:style>
  <w:style w:type="paragraph" w:styleId="Revision">
    <w:name w:val="Revision"/>
    <w:hidden/>
    <w:uiPriority w:val="99"/>
    <w:semiHidden/>
    <w:rsid w:val="00FE6308"/>
    <w:pPr>
      <w:widowControl/>
      <w:autoSpaceDE/>
      <w:autoSpaceDN/>
    </w:pPr>
    <w:rPr>
      <w:rFonts w:ascii="Arial" w:eastAsia="Arial" w:hAnsi="Arial" w:cs="Arial"/>
    </w:rPr>
  </w:style>
  <w:style w:type="character" w:customStyle="1" w:styleId="BodyTextChar">
    <w:name w:val="Body Text Char"/>
    <w:basedOn w:val="DefaultParagraphFont"/>
    <w:link w:val="BodyText"/>
    <w:uiPriority w:val="1"/>
    <w:rsid w:val="007D2A5A"/>
    <w:rPr>
      <w:rFonts w:ascii="Arial" w:hAnsi="Arial" w:cs="Arial"/>
    </w:rPr>
  </w:style>
  <w:style w:type="paragraph" w:styleId="Header">
    <w:name w:val="header"/>
    <w:basedOn w:val="Normal"/>
    <w:link w:val="HeaderChar"/>
    <w:uiPriority w:val="99"/>
    <w:unhideWhenUsed/>
    <w:rsid w:val="00924FF3"/>
    <w:pPr>
      <w:tabs>
        <w:tab w:val="center" w:pos="4680"/>
        <w:tab w:val="right" w:pos="9360"/>
      </w:tabs>
    </w:pPr>
  </w:style>
  <w:style w:type="character" w:customStyle="1" w:styleId="HeaderChar">
    <w:name w:val="Header Char"/>
    <w:basedOn w:val="DefaultParagraphFont"/>
    <w:link w:val="Header"/>
    <w:uiPriority w:val="99"/>
    <w:rsid w:val="007D2A5A"/>
    <w:rPr>
      <w:rFonts w:ascii="Arial" w:hAnsi="Arial" w:cs="Arial"/>
    </w:rPr>
  </w:style>
  <w:style w:type="paragraph" w:styleId="Footer">
    <w:name w:val="footer"/>
    <w:link w:val="FooterChar"/>
    <w:uiPriority w:val="99"/>
    <w:unhideWhenUsed/>
    <w:rsid w:val="00D838F6"/>
    <w:pPr>
      <w:widowControl/>
      <w:tabs>
        <w:tab w:val="center" w:pos="4680"/>
        <w:tab w:val="right" w:pos="9360"/>
      </w:tabs>
      <w:autoSpaceDE/>
      <w:autoSpaceDN/>
    </w:pPr>
    <w:rPr>
      <w:rFonts w:ascii="Arial" w:hAnsi="Arial" w:cs="Arial"/>
    </w:rPr>
  </w:style>
  <w:style w:type="character" w:customStyle="1" w:styleId="FooterChar">
    <w:name w:val="Footer Char"/>
    <w:basedOn w:val="DefaultParagraphFont"/>
    <w:link w:val="Footer"/>
    <w:uiPriority w:val="99"/>
    <w:rsid w:val="00D838F6"/>
    <w:rPr>
      <w:rFonts w:ascii="Arial" w:hAnsi="Arial" w:cs="Arial"/>
    </w:rPr>
  </w:style>
  <w:style w:type="character" w:styleId="CommentReference">
    <w:name w:val="annotation reference"/>
    <w:basedOn w:val="DefaultParagraphFont"/>
    <w:uiPriority w:val="99"/>
    <w:semiHidden/>
    <w:unhideWhenUsed/>
    <w:rsid w:val="00F01B3D"/>
    <w:rPr>
      <w:sz w:val="16"/>
      <w:szCs w:val="16"/>
    </w:rPr>
  </w:style>
  <w:style w:type="paragraph" w:styleId="CommentText">
    <w:name w:val="annotation text"/>
    <w:basedOn w:val="Normal"/>
    <w:link w:val="CommentTextChar"/>
    <w:uiPriority w:val="99"/>
    <w:unhideWhenUsed/>
    <w:rsid w:val="00F01B3D"/>
    <w:rPr>
      <w:sz w:val="20"/>
      <w:szCs w:val="20"/>
    </w:rPr>
  </w:style>
  <w:style w:type="character" w:customStyle="1" w:styleId="CommentTextChar">
    <w:name w:val="Comment Text Char"/>
    <w:basedOn w:val="DefaultParagraphFont"/>
    <w:link w:val="CommentText"/>
    <w:uiPriority w:val="99"/>
    <w:rsid w:val="00F01B3D"/>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F01B3D"/>
    <w:rPr>
      <w:b/>
      <w:bCs/>
    </w:rPr>
  </w:style>
  <w:style w:type="character" w:customStyle="1" w:styleId="CommentSubjectChar">
    <w:name w:val="Comment Subject Char"/>
    <w:basedOn w:val="CommentTextChar"/>
    <w:link w:val="CommentSubject"/>
    <w:uiPriority w:val="99"/>
    <w:semiHidden/>
    <w:rsid w:val="00F01B3D"/>
    <w:rPr>
      <w:rFonts w:ascii="Arial" w:eastAsia="Arial" w:hAnsi="Arial" w:cs="Arial"/>
      <w:b/>
      <w:bCs/>
      <w:sz w:val="20"/>
      <w:szCs w:val="20"/>
    </w:rPr>
  </w:style>
  <w:style w:type="paragraph" w:customStyle="1" w:styleId="Appendixtitle">
    <w:name w:val="Appendix title"/>
    <w:basedOn w:val="BodyText"/>
    <w:next w:val="BodyText"/>
    <w:qFormat/>
    <w:rsid w:val="007D2A5A"/>
    <w:pPr>
      <w:jc w:val="center"/>
      <w:outlineLvl w:val="0"/>
    </w:pPr>
    <w:rPr>
      <w:rFonts w:asciiTheme="minorHAnsi" w:hAnsiTheme="minorHAnsi" w:cstheme="minorHAnsi"/>
    </w:rPr>
  </w:style>
  <w:style w:type="paragraph" w:customStyle="1" w:styleId="Applicability">
    <w:name w:val="Applicability"/>
    <w:basedOn w:val="BodyText"/>
    <w:qFormat/>
    <w:rsid w:val="007D2A5A"/>
    <w:pPr>
      <w:spacing w:before="440"/>
      <w:ind w:left="2160" w:hanging="2160"/>
    </w:pPr>
  </w:style>
  <w:style w:type="paragraph" w:customStyle="1" w:styleId="attachmenttitle">
    <w:name w:val="attachment title"/>
    <w:next w:val="BodyText"/>
    <w:qFormat/>
    <w:rsid w:val="007D2A5A"/>
    <w:pPr>
      <w:keepNext/>
      <w:keepLines/>
      <w:autoSpaceDE/>
      <w:autoSpaceDN/>
      <w:spacing w:after="220"/>
      <w:jc w:val="center"/>
      <w:outlineLvl w:val="0"/>
    </w:pPr>
    <w:rPr>
      <w:rFonts w:ascii="Arial" w:eastAsia="Times New Roman" w:hAnsi="Arial" w:cs="Arial"/>
    </w:rPr>
  </w:style>
  <w:style w:type="paragraph" w:customStyle="1" w:styleId="BodyText-table">
    <w:name w:val="Body Text - table"/>
    <w:qFormat/>
    <w:rsid w:val="007D2A5A"/>
    <w:pPr>
      <w:widowControl/>
      <w:autoSpaceDE/>
      <w:autoSpaceDN/>
    </w:pPr>
    <w:rPr>
      <w:rFonts w:ascii="Arial" w:hAnsi="Arial"/>
    </w:rPr>
  </w:style>
  <w:style w:type="paragraph" w:styleId="BodyText2">
    <w:name w:val="Body Text 2"/>
    <w:link w:val="BodyText2Char"/>
    <w:rsid w:val="00A34635"/>
    <w:pPr>
      <w:widowControl/>
      <w:autoSpaceDE/>
      <w:autoSpaceDN/>
      <w:spacing w:after="220"/>
      <w:ind w:left="720" w:hanging="720"/>
    </w:pPr>
    <w:rPr>
      <w:rFonts w:ascii="Arial" w:eastAsiaTheme="majorEastAsia" w:hAnsi="Arial" w:cstheme="majorBidi"/>
    </w:rPr>
  </w:style>
  <w:style w:type="character" w:customStyle="1" w:styleId="BodyText2Char">
    <w:name w:val="Body Text 2 Char"/>
    <w:basedOn w:val="DefaultParagraphFont"/>
    <w:link w:val="BodyText2"/>
    <w:rsid w:val="00A34635"/>
    <w:rPr>
      <w:rFonts w:ascii="Arial" w:eastAsiaTheme="majorEastAsia" w:hAnsi="Arial" w:cstheme="majorBidi"/>
    </w:rPr>
  </w:style>
  <w:style w:type="paragraph" w:styleId="BodyText3">
    <w:name w:val="Body Text 3"/>
    <w:basedOn w:val="BodyText"/>
    <w:link w:val="BodyText3Char"/>
    <w:rsid w:val="007D2A5A"/>
    <w:pPr>
      <w:ind w:left="720"/>
    </w:pPr>
    <w:rPr>
      <w:rFonts w:eastAsiaTheme="majorEastAsia" w:cstheme="majorBidi"/>
    </w:rPr>
  </w:style>
  <w:style w:type="character" w:customStyle="1" w:styleId="BodyText3Char">
    <w:name w:val="Body Text 3 Char"/>
    <w:basedOn w:val="DefaultParagraphFont"/>
    <w:link w:val="BodyText3"/>
    <w:rsid w:val="007D2A5A"/>
    <w:rPr>
      <w:rFonts w:ascii="Arial" w:eastAsiaTheme="majorEastAsia" w:hAnsi="Arial" w:cstheme="majorBidi"/>
    </w:rPr>
  </w:style>
  <w:style w:type="character" w:customStyle="1" w:styleId="Commitment">
    <w:name w:val="Commitment"/>
    <w:basedOn w:val="BodyTextChar"/>
    <w:uiPriority w:val="1"/>
    <w:qFormat/>
    <w:rsid w:val="007D2A5A"/>
    <w:rPr>
      <w:rFonts w:ascii="Arial" w:hAnsi="Arial" w:cs="Arial"/>
      <w:i/>
      <w:iCs/>
    </w:rPr>
  </w:style>
  <w:style w:type="paragraph" w:customStyle="1" w:styleId="CornerstoneBases">
    <w:name w:val="Cornerstone / Bases"/>
    <w:basedOn w:val="BodyText"/>
    <w:qFormat/>
    <w:rsid w:val="007D2A5A"/>
    <w:pPr>
      <w:ind w:left="2160" w:hanging="2160"/>
    </w:pPr>
  </w:style>
  <w:style w:type="paragraph" w:customStyle="1" w:styleId="EffectiveDate">
    <w:name w:val="Effective Date"/>
    <w:next w:val="BodyText"/>
    <w:qFormat/>
    <w:rsid w:val="007D2A5A"/>
    <w:pPr>
      <w:widowControl/>
      <w:autoSpaceDE/>
      <w:autoSpaceDN/>
      <w:spacing w:before="220" w:after="440"/>
      <w:jc w:val="center"/>
    </w:pPr>
    <w:rPr>
      <w:rFonts w:ascii="Arial" w:eastAsia="Times New Roman" w:hAnsi="Arial" w:cs="Arial"/>
    </w:rPr>
  </w:style>
  <w:style w:type="paragraph" w:customStyle="1" w:styleId="END">
    <w:name w:val="END"/>
    <w:next w:val="BodyText"/>
    <w:qFormat/>
    <w:rsid w:val="007D2A5A"/>
    <w:pPr>
      <w:widowControl/>
      <w:adjustRightInd w:val="0"/>
      <w:spacing w:before="440" w:after="440"/>
      <w:jc w:val="center"/>
    </w:pPr>
    <w:rPr>
      <w:rFonts w:ascii="Arial" w:eastAsia="Times New Roman" w:hAnsi="Arial" w:cs="Arial"/>
    </w:rPr>
  </w:style>
  <w:style w:type="character" w:customStyle="1" w:styleId="Heading1Char">
    <w:name w:val="Heading 1 Char"/>
    <w:basedOn w:val="DefaultParagraphFont"/>
    <w:link w:val="Heading1"/>
    <w:rsid w:val="007D2A5A"/>
    <w:rPr>
      <w:rFonts w:ascii="Arial" w:eastAsiaTheme="majorEastAsia" w:hAnsi="Arial" w:cstheme="majorBidi"/>
      <w:caps/>
    </w:rPr>
  </w:style>
  <w:style w:type="character" w:customStyle="1" w:styleId="Heading2Char">
    <w:name w:val="Heading 2 Char"/>
    <w:basedOn w:val="DefaultParagraphFont"/>
    <w:link w:val="Heading2"/>
    <w:rsid w:val="007D2A5A"/>
    <w:rPr>
      <w:rFonts w:ascii="Arial" w:eastAsiaTheme="majorEastAsia" w:hAnsi="Arial" w:cstheme="majorBidi"/>
    </w:rPr>
  </w:style>
  <w:style w:type="character" w:customStyle="1" w:styleId="Heading3Char">
    <w:name w:val="Heading 3 Char"/>
    <w:basedOn w:val="DefaultParagraphFont"/>
    <w:link w:val="Heading3"/>
    <w:rsid w:val="007D2A5A"/>
    <w:rPr>
      <w:rFonts w:ascii="Arial" w:eastAsiaTheme="majorEastAsia" w:hAnsi="Arial" w:cstheme="majorBidi"/>
    </w:rPr>
  </w:style>
  <w:style w:type="character" w:customStyle="1" w:styleId="Heading4Char">
    <w:name w:val="Heading 4 Char"/>
    <w:basedOn w:val="DefaultParagraphFont"/>
    <w:link w:val="Heading4"/>
    <w:uiPriority w:val="9"/>
    <w:semiHidden/>
    <w:rsid w:val="007D2A5A"/>
    <w:rPr>
      <w:rFonts w:asciiTheme="majorHAnsi" w:eastAsiaTheme="majorEastAsia" w:hAnsiTheme="majorHAnsi" w:cstheme="majorBidi"/>
      <w:iCs/>
    </w:rPr>
  </w:style>
  <w:style w:type="table" w:customStyle="1" w:styleId="IM">
    <w:name w:val="IM"/>
    <w:basedOn w:val="TableNormal"/>
    <w:uiPriority w:val="99"/>
    <w:rsid w:val="007D2A5A"/>
    <w:pPr>
      <w:widowControl/>
      <w:autoSpaceDE/>
      <w:autoSpaceDN/>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table" w:customStyle="1" w:styleId="IMHx">
    <w:name w:val="IM Hx"/>
    <w:basedOn w:val="TableNormal"/>
    <w:uiPriority w:val="99"/>
    <w:rsid w:val="007D2A5A"/>
    <w:pPr>
      <w:widowControl/>
      <w:autoSpaceDE/>
      <w:autoSpaceDN/>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IMCIP">
    <w:name w:val="IMC/IP #"/>
    <w:next w:val="Title"/>
    <w:rsid w:val="007D2A5A"/>
    <w:pPr>
      <w:pBdr>
        <w:top w:val="single" w:sz="8" w:space="3" w:color="auto"/>
        <w:bottom w:val="single" w:sz="8" w:space="3" w:color="auto"/>
      </w:pBdr>
      <w:autoSpaceDE/>
      <w:autoSpaceDN/>
      <w:spacing w:after="220"/>
      <w:jc w:val="center"/>
    </w:pPr>
    <w:rPr>
      <w:rFonts w:ascii="Arial" w:hAnsi="Arial" w:cs="Arial"/>
      <w:iCs/>
      <w:caps/>
    </w:rPr>
  </w:style>
  <w:style w:type="paragraph" w:styleId="Title">
    <w:name w:val="Title"/>
    <w:next w:val="BodyText"/>
    <w:link w:val="TitleChar"/>
    <w:qFormat/>
    <w:rsid w:val="007D2A5A"/>
    <w:pPr>
      <w:widowControl/>
      <w:autoSpaceDE/>
      <w:autoSpaceDN/>
      <w:spacing w:before="220" w:after="220"/>
      <w:jc w:val="center"/>
    </w:pPr>
    <w:rPr>
      <w:rFonts w:ascii="Arial" w:eastAsia="Times New Roman" w:hAnsi="Arial" w:cs="Arial"/>
    </w:rPr>
  </w:style>
  <w:style w:type="character" w:customStyle="1" w:styleId="TitleChar">
    <w:name w:val="Title Char"/>
    <w:basedOn w:val="DefaultParagraphFont"/>
    <w:link w:val="Title"/>
    <w:rsid w:val="007D2A5A"/>
    <w:rPr>
      <w:rFonts w:ascii="Arial" w:eastAsia="Times New Roman" w:hAnsi="Arial" w:cs="Arial"/>
    </w:rPr>
  </w:style>
  <w:style w:type="paragraph" w:styleId="IntenseQuote">
    <w:name w:val="Intense Quote"/>
    <w:next w:val="Normal"/>
    <w:link w:val="IntenseQuoteChar"/>
    <w:qFormat/>
    <w:rsid w:val="007D2A5A"/>
    <w:pPr>
      <w:widowControl/>
      <w:pBdr>
        <w:top w:val="single" w:sz="4" w:space="3" w:color="auto"/>
        <w:bottom w:val="single" w:sz="4" w:space="3" w:color="auto"/>
      </w:pBdr>
      <w:autoSpaceDE/>
      <w:autoSpaceDN/>
      <w:spacing w:before="220" w:after="220"/>
      <w:jc w:val="center"/>
    </w:pPr>
    <w:rPr>
      <w:rFonts w:ascii="Arial" w:hAnsi="Arial" w:cs="Arial"/>
      <w:iCs/>
    </w:rPr>
  </w:style>
  <w:style w:type="character" w:customStyle="1" w:styleId="IntenseQuoteChar">
    <w:name w:val="Intense Quote Char"/>
    <w:basedOn w:val="DefaultParagraphFont"/>
    <w:link w:val="IntenseQuote"/>
    <w:rsid w:val="007D2A5A"/>
    <w:rPr>
      <w:rFonts w:ascii="Arial" w:hAnsi="Arial" w:cs="Arial"/>
      <w:iCs/>
    </w:rPr>
  </w:style>
  <w:style w:type="paragraph" w:customStyle="1" w:styleId="Level2">
    <w:name w:val="Level 2"/>
    <w:basedOn w:val="Normal"/>
    <w:rsid w:val="007D2A5A"/>
    <w:pPr>
      <w:numPr>
        <w:ilvl w:val="1"/>
        <w:numId w:val="3"/>
      </w:numPr>
      <w:outlineLvl w:val="1"/>
    </w:pPr>
    <w:rPr>
      <w:rFonts w:eastAsia="Times New Roman"/>
    </w:rPr>
  </w:style>
  <w:style w:type="paragraph" w:customStyle="1" w:styleId="Level3">
    <w:name w:val="Level 3"/>
    <w:basedOn w:val="Normal"/>
    <w:rsid w:val="007D2A5A"/>
    <w:pPr>
      <w:numPr>
        <w:ilvl w:val="2"/>
        <w:numId w:val="4"/>
      </w:numPr>
      <w:outlineLvl w:val="2"/>
    </w:pPr>
    <w:rPr>
      <w:rFonts w:eastAsia="Times New Roman"/>
    </w:rPr>
  </w:style>
  <w:style w:type="paragraph" w:customStyle="1" w:styleId="Lista">
    <w:name w:val="List (a)"/>
    <w:qFormat/>
    <w:rsid w:val="007D2A5A"/>
    <w:pPr>
      <w:widowControl/>
      <w:numPr>
        <w:ilvl w:val="2"/>
        <w:numId w:val="5"/>
      </w:numPr>
      <w:autoSpaceDE/>
      <w:autoSpaceDN/>
      <w:spacing w:after="220"/>
    </w:pPr>
    <w:rPr>
      <w:rFonts w:ascii="Arial" w:eastAsia="Times New Roman" w:hAnsi="Arial" w:cs="Arial"/>
    </w:rPr>
  </w:style>
  <w:style w:type="paragraph" w:customStyle="1" w:styleId="Lista0">
    <w:name w:val="List a"/>
    <w:basedOn w:val="BodyText"/>
    <w:rsid w:val="00587601"/>
    <w:pPr>
      <w:adjustRightInd w:val="0"/>
    </w:pPr>
    <w:rPr>
      <w:rFonts w:eastAsia="Times New Roman" w:cs="Times New Roman"/>
      <w:szCs w:val="20"/>
    </w:rPr>
  </w:style>
  <w:style w:type="paragraph" w:customStyle="1" w:styleId="NRCINSPECTIONMANUAL">
    <w:name w:val="NRC INSPECTION MANUAL"/>
    <w:next w:val="BodyText"/>
    <w:link w:val="NRCINSPECTIONMANUALChar"/>
    <w:qFormat/>
    <w:rsid w:val="007D2A5A"/>
    <w:pPr>
      <w:widowControl/>
      <w:tabs>
        <w:tab w:val="center" w:pos="4680"/>
        <w:tab w:val="right" w:pos="9360"/>
      </w:tabs>
      <w:autoSpaceDE/>
      <w:autoSpaceDN/>
      <w:spacing w:after="220"/>
    </w:pPr>
    <w:rPr>
      <w:rFonts w:ascii="Arial" w:hAnsi="Arial" w:cs="Arial"/>
      <w:sz w:val="20"/>
    </w:rPr>
  </w:style>
  <w:style w:type="character" w:customStyle="1" w:styleId="NRCINSPECTIONMANUALChar">
    <w:name w:val="NRC INSPECTION MANUAL Char"/>
    <w:basedOn w:val="DefaultParagraphFont"/>
    <w:link w:val="NRCINSPECTIONMANUAL"/>
    <w:rsid w:val="007D2A5A"/>
    <w:rPr>
      <w:rFonts w:ascii="Arial" w:hAnsi="Arial" w:cs="Arial"/>
      <w:sz w:val="20"/>
    </w:rPr>
  </w:style>
  <w:style w:type="character" w:styleId="PageNumber">
    <w:name w:val="page number"/>
    <w:basedOn w:val="DefaultParagraphFont"/>
    <w:rsid w:val="007D2A5A"/>
  </w:style>
  <w:style w:type="paragraph" w:customStyle="1" w:styleId="Requirement">
    <w:name w:val="Requirement"/>
    <w:basedOn w:val="BodyText3"/>
    <w:qFormat/>
    <w:rsid w:val="007D2A5A"/>
    <w:pPr>
      <w:keepNext/>
    </w:pPr>
    <w:rPr>
      <w:b/>
      <w:bCs/>
    </w:rPr>
  </w:style>
  <w:style w:type="paragraph" w:customStyle="1" w:styleId="SpecificGuidance">
    <w:name w:val="Specific Guidance"/>
    <w:basedOn w:val="BodyText3"/>
    <w:qFormat/>
    <w:rsid w:val="007D2A5A"/>
    <w:pPr>
      <w:keepNext/>
    </w:pPr>
    <w:rPr>
      <w:u w:val="single"/>
    </w:rPr>
  </w:style>
  <w:style w:type="table" w:styleId="TableGrid">
    <w:name w:val="Table Grid"/>
    <w:basedOn w:val="TableNormal"/>
    <w:uiPriority w:val="39"/>
    <w:rsid w:val="007D2A5A"/>
    <w:pPr>
      <w:widowControl/>
      <w:autoSpaceDE/>
      <w:autoSpaceDN/>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3">
    <w:name w:val="List Bullet 3"/>
    <w:basedOn w:val="Normal"/>
    <w:uiPriority w:val="99"/>
    <w:unhideWhenUsed/>
    <w:rsid w:val="00315861"/>
    <w:pPr>
      <w:widowControl/>
      <w:numPr>
        <w:numId w:val="7"/>
      </w:numPr>
      <w:spacing w:after="220"/>
    </w:pPr>
  </w:style>
  <w:style w:type="paragraph" w:styleId="BalloonText">
    <w:name w:val="Balloon Text"/>
    <w:basedOn w:val="Normal"/>
    <w:link w:val="BalloonTextChar"/>
    <w:uiPriority w:val="99"/>
    <w:semiHidden/>
    <w:unhideWhenUsed/>
    <w:rsid w:val="00404CD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4CD9"/>
    <w:rPr>
      <w:rFonts w:ascii="Segoe UI" w:hAnsi="Segoe UI" w:cs="Segoe UI"/>
      <w:sz w:val="18"/>
      <w:szCs w:val="18"/>
    </w:rPr>
  </w:style>
  <w:style w:type="paragraph" w:styleId="Bibliography">
    <w:name w:val="Bibliography"/>
    <w:basedOn w:val="Normal"/>
    <w:next w:val="Normal"/>
    <w:uiPriority w:val="37"/>
    <w:semiHidden/>
    <w:unhideWhenUsed/>
    <w:rsid w:val="00404CD9"/>
  </w:style>
  <w:style w:type="paragraph" w:styleId="BlockText">
    <w:name w:val="Block Text"/>
    <w:basedOn w:val="Normal"/>
    <w:uiPriority w:val="99"/>
    <w:semiHidden/>
    <w:unhideWhenUsed/>
    <w:rsid w:val="00404CD9"/>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paragraph" w:styleId="BodyTextFirstIndent">
    <w:name w:val="Body Text First Indent"/>
    <w:basedOn w:val="BodyText"/>
    <w:link w:val="BodyTextFirstIndentChar"/>
    <w:uiPriority w:val="99"/>
    <w:semiHidden/>
    <w:unhideWhenUsed/>
    <w:rsid w:val="00404CD9"/>
    <w:pPr>
      <w:widowControl w:val="0"/>
      <w:autoSpaceDE w:val="0"/>
      <w:autoSpaceDN w:val="0"/>
      <w:adjustRightInd w:val="0"/>
      <w:spacing w:after="0"/>
      <w:ind w:firstLine="360"/>
    </w:pPr>
  </w:style>
  <w:style w:type="character" w:customStyle="1" w:styleId="BodyTextFirstIndentChar">
    <w:name w:val="Body Text First Indent Char"/>
    <w:basedOn w:val="BodyTextChar"/>
    <w:link w:val="BodyTextFirstIndent"/>
    <w:uiPriority w:val="99"/>
    <w:semiHidden/>
    <w:rsid w:val="00404CD9"/>
    <w:rPr>
      <w:rFonts w:ascii="Arial" w:hAnsi="Arial" w:cs="Arial"/>
    </w:rPr>
  </w:style>
  <w:style w:type="paragraph" w:styleId="BodyTextIndent">
    <w:name w:val="Body Text Indent"/>
    <w:basedOn w:val="Normal"/>
    <w:link w:val="BodyTextIndentChar"/>
    <w:uiPriority w:val="99"/>
    <w:semiHidden/>
    <w:unhideWhenUsed/>
    <w:rsid w:val="00404CD9"/>
    <w:pPr>
      <w:spacing w:after="120"/>
      <w:ind w:left="360"/>
    </w:pPr>
  </w:style>
  <w:style w:type="character" w:customStyle="1" w:styleId="BodyTextIndentChar">
    <w:name w:val="Body Text Indent Char"/>
    <w:basedOn w:val="DefaultParagraphFont"/>
    <w:link w:val="BodyTextIndent"/>
    <w:uiPriority w:val="99"/>
    <w:semiHidden/>
    <w:rsid w:val="00404CD9"/>
    <w:rPr>
      <w:rFonts w:ascii="Arial" w:hAnsi="Arial" w:cs="Arial"/>
    </w:rPr>
  </w:style>
  <w:style w:type="paragraph" w:styleId="BodyTextFirstIndent2">
    <w:name w:val="Body Text First Indent 2"/>
    <w:basedOn w:val="BodyTextIndent"/>
    <w:link w:val="BodyTextFirstIndent2Char"/>
    <w:uiPriority w:val="99"/>
    <w:semiHidden/>
    <w:unhideWhenUsed/>
    <w:rsid w:val="00404CD9"/>
    <w:pPr>
      <w:spacing w:after="0"/>
      <w:ind w:firstLine="360"/>
    </w:pPr>
  </w:style>
  <w:style w:type="character" w:customStyle="1" w:styleId="BodyTextFirstIndent2Char">
    <w:name w:val="Body Text First Indent 2 Char"/>
    <w:basedOn w:val="BodyTextIndentChar"/>
    <w:link w:val="BodyTextFirstIndent2"/>
    <w:uiPriority w:val="99"/>
    <w:semiHidden/>
    <w:rsid w:val="00404CD9"/>
    <w:rPr>
      <w:rFonts w:ascii="Arial" w:hAnsi="Arial" w:cs="Arial"/>
    </w:rPr>
  </w:style>
  <w:style w:type="paragraph" w:styleId="BodyTextIndent2">
    <w:name w:val="Body Text Indent 2"/>
    <w:basedOn w:val="Normal"/>
    <w:link w:val="BodyTextIndent2Char"/>
    <w:uiPriority w:val="99"/>
    <w:semiHidden/>
    <w:unhideWhenUsed/>
    <w:rsid w:val="00404CD9"/>
    <w:pPr>
      <w:spacing w:after="120" w:line="480" w:lineRule="auto"/>
      <w:ind w:left="360"/>
    </w:pPr>
  </w:style>
  <w:style w:type="character" w:customStyle="1" w:styleId="BodyTextIndent2Char">
    <w:name w:val="Body Text Indent 2 Char"/>
    <w:basedOn w:val="DefaultParagraphFont"/>
    <w:link w:val="BodyTextIndent2"/>
    <w:uiPriority w:val="99"/>
    <w:semiHidden/>
    <w:rsid w:val="00404CD9"/>
    <w:rPr>
      <w:rFonts w:ascii="Arial" w:hAnsi="Arial" w:cs="Arial"/>
    </w:rPr>
  </w:style>
  <w:style w:type="paragraph" w:styleId="BodyTextIndent3">
    <w:name w:val="Body Text Indent 3"/>
    <w:basedOn w:val="Normal"/>
    <w:link w:val="BodyTextIndent3Char"/>
    <w:uiPriority w:val="99"/>
    <w:semiHidden/>
    <w:unhideWhenUsed/>
    <w:rsid w:val="00404CD9"/>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404CD9"/>
    <w:rPr>
      <w:rFonts w:ascii="Arial" w:hAnsi="Arial" w:cs="Arial"/>
      <w:sz w:val="16"/>
      <w:szCs w:val="16"/>
    </w:rPr>
  </w:style>
  <w:style w:type="paragraph" w:styleId="Caption">
    <w:name w:val="caption"/>
    <w:basedOn w:val="Normal"/>
    <w:next w:val="Normal"/>
    <w:uiPriority w:val="35"/>
    <w:semiHidden/>
    <w:unhideWhenUsed/>
    <w:qFormat/>
    <w:rsid w:val="00404CD9"/>
    <w:pPr>
      <w:spacing w:after="200"/>
    </w:pPr>
    <w:rPr>
      <w:i/>
      <w:iCs/>
      <w:color w:val="1F497D" w:themeColor="text2"/>
      <w:sz w:val="18"/>
      <w:szCs w:val="18"/>
    </w:rPr>
  </w:style>
  <w:style w:type="paragraph" w:styleId="Closing">
    <w:name w:val="Closing"/>
    <w:basedOn w:val="Normal"/>
    <w:link w:val="ClosingChar"/>
    <w:uiPriority w:val="99"/>
    <w:semiHidden/>
    <w:unhideWhenUsed/>
    <w:rsid w:val="00404CD9"/>
    <w:pPr>
      <w:ind w:left="4320"/>
    </w:pPr>
  </w:style>
  <w:style w:type="character" w:customStyle="1" w:styleId="ClosingChar">
    <w:name w:val="Closing Char"/>
    <w:basedOn w:val="DefaultParagraphFont"/>
    <w:link w:val="Closing"/>
    <w:uiPriority w:val="99"/>
    <w:semiHidden/>
    <w:rsid w:val="00404CD9"/>
    <w:rPr>
      <w:rFonts w:ascii="Arial" w:hAnsi="Arial" w:cs="Arial"/>
    </w:rPr>
  </w:style>
  <w:style w:type="paragraph" w:styleId="Date">
    <w:name w:val="Date"/>
    <w:basedOn w:val="Normal"/>
    <w:next w:val="Normal"/>
    <w:link w:val="DateChar"/>
    <w:uiPriority w:val="99"/>
    <w:semiHidden/>
    <w:unhideWhenUsed/>
    <w:rsid w:val="00404CD9"/>
  </w:style>
  <w:style w:type="character" w:customStyle="1" w:styleId="DateChar">
    <w:name w:val="Date Char"/>
    <w:basedOn w:val="DefaultParagraphFont"/>
    <w:link w:val="Date"/>
    <w:uiPriority w:val="99"/>
    <w:semiHidden/>
    <w:rsid w:val="00404CD9"/>
    <w:rPr>
      <w:rFonts w:ascii="Arial" w:hAnsi="Arial" w:cs="Arial"/>
    </w:rPr>
  </w:style>
  <w:style w:type="paragraph" w:styleId="DocumentMap">
    <w:name w:val="Document Map"/>
    <w:basedOn w:val="Normal"/>
    <w:link w:val="DocumentMapChar"/>
    <w:uiPriority w:val="99"/>
    <w:semiHidden/>
    <w:unhideWhenUsed/>
    <w:rsid w:val="00404CD9"/>
    <w:rPr>
      <w:rFonts w:ascii="Segoe UI" w:hAnsi="Segoe UI" w:cs="Segoe UI"/>
      <w:sz w:val="16"/>
      <w:szCs w:val="16"/>
    </w:rPr>
  </w:style>
  <w:style w:type="character" w:customStyle="1" w:styleId="DocumentMapChar">
    <w:name w:val="Document Map Char"/>
    <w:basedOn w:val="DefaultParagraphFont"/>
    <w:link w:val="DocumentMap"/>
    <w:uiPriority w:val="99"/>
    <w:semiHidden/>
    <w:rsid w:val="00404CD9"/>
    <w:rPr>
      <w:rFonts w:ascii="Segoe UI" w:hAnsi="Segoe UI" w:cs="Segoe UI"/>
      <w:sz w:val="16"/>
      <w:szCs w:val="16"/>
    </w:rPr>
  </w:style>
  <w:style w:type="paragraph" w:styleId="E-mailSignature">
    <w:name w:val="E-mail Signature"/>
    <w:basedOn w:val="Normal"/>
    <w:link w:val="E-mailSignatureChar"/>
    <w:uiPriority w:val="99"/>
    <w:semiHidden/>
    <w:unhideWhenUsed/>
    <w:rsid w:val="00404CD9"/>
  </w:style>
  <w:style w:type="character" w:customStyle="1" w:styleId="E-mailSignatureChar">
    <w:name w:val="E-mail Signature Char"/>
    <w:basedOn w:val="DefaultParagraphFont"/>
    <w:link w:val="E-mailSignature"/>
    <w:uiPriority w:val="99"/>
    <w:semiHidden/>
    <w:rsid w:val="00404CD9"/>
    <w:rPr>
      <w:rFonts w:ascii="Arial" w:hAnsi="Arial" w:cs="Arial"/>
    </w:rPr>
  </w:style>
  <w:style w:type="paragraph" w:styleId="EndnoteText">
    <w:name w:val="endnote text"/>
    <w:basedOn w:val="Normal"/>
    <w:link w:val="EndnoteTextChar"/>
    <w:uiPriority w:val="99"/>
    <w:semiHidden/>
    <w:unhideWhenUsed/>
    <w:rsid w:val="00404CD9"/>
    <w:rPr>
      <w:sz w:val="20"/>
      <w:szCs w:val="20"/>
    </w:rPr>
  </w:style>
  <w:style w:type="character" w:customStyle="1" w:styleId="EndnoteTextChar">
    <w:name w:val="Endnote Text Char"/>
    <w:basedOn w:val="DefaultParagraphFont"/>
    <w:link w:val="EndnoteText"/>
    <w:uiPriority w:val="99"/>
    <w:semiHidden/>
    <w:rsid w:val="00404CD9"/>
    <w:rPr>
      <w:rFonts w:ascii="Arial" w:hAnsi="Arial" w:cs="Arial"/>
      <w:sz w:val="20"/>
      <w:szCs w:val="20"/>
    </w:rPr>
  </w:style>
  <w:style w:type="paragraph" w:styleId="EnvelopeAddress">
    <w:name w:val="envelope address"/>
    <w:basedOn w:val="Normal"/>
    <w:uiPriority w:val="99"/>
    <w:semiHidden/>
    <w:unhideWhenUsed/>
    <w:rsid w:val="00404CD9"/>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404CD9"/>
    <w:rPr>
      <w:rFonts w:asciiTheme="majorHAnsi" w:eastAsiaTheme="majorEastAsia" w:hAnsiTheme="majorHAnsi" w:cstheme="majorBidi"/>
      <w:sz w:val="20"/>
      <w:szCs w:val="20"/>
    </w:rPr>
  </w:style>
  <w:style w:type="paragraph" w:styleId="FootnoteText">
    <w:name w:val="footnote text"/>
    <w:basedOn w:val="Normal"/>
    <w:link w:val="FootnoteTextChar"/>
    <w:uiPriority w:val="99"/>
    <w:semiHidden/>
    <w:unhideWhenUsed/>
    <w:rsid w:val="00404CD9"/>
    <w:rPr>
      <w:sz w:val="20"/>
      <w:szCs w:val="20"/>
    </w:rPr>
  </w:style>
  <w:style w:type="character" w:customStyle="1" w:styleId="FootnoteTextChar">
    <w:name w:val="Footnote Text Char"/>
    <w:basedOn w:val="DefaultParagraphFont"/>
    <w:link w:val="FootnoteText"/>
    <w:uiPriority w:val="99"/>
    <w:semiHidden/>
    <w:rsid w:val="00404CD9"/>
    <w:rPr>
      <w:rFonts w:ascii="Arial" w:hAnsi="Arial" w:cs="Arial"/>
      <w:sz w:val="20"/>
      <w:szCs w:val="20"/>
    </w:rPr>
  </w:style>
  <w:style w:type="character" w:customStyle="1" w:styleId="Heading5Char">
    <w:name w:val="Heading 5 Char"/>
    <w:basedOn w:val="DefaultParagraphFont"/>
    <w:link w:val="Heading5"/>
    <w:uiPriority w:val="9"/>
    <w:semiHidden/>
    <w:rsid w:val="00404CD9"/>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semiHidden/>
    <w:rsid w:val="00404CD9"/>
    <w:rPr>
      <w:rFonts w:asciiTheme="majorHAnsi" w:eastAsiaTheme="majorEastAsia" w:hAnsiTheme="majorHAnsi" w:cstheme="majorBidi"/>
      <w:color w:val="243F60" w:themeColor="accent1" w:themeShade="7F"/>
    </w:rPr>
  </w:style>
  <w:style w:type="character" w:customStyle="1" w:styleId="Heading7Char">
    <w:name w:val="Heading 7 Char"/>
    <w:basedOn w:val="DefaultParagraphFont"/>
    <w:link w:val="Heading7"/>
    <w:uiPriority w:val="9"/>
    <w:semiHidden/>
    <w:rsid w:val="00404CD9"/>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semiHidden/>
    <w:rsid w:val="00404CD9"/>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404CD9"/>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uiPriority w:val="99"/>
    <w:semiHidden/>
    <w:unhideWhenUsed/>
    <w:rsid w:val="00404CD9"/>
    <w:rPr>
      <w:i/>
      <w:iCs/>
    </w:rPr>
  </w:style>
  <w:style w:type="character" w:customStyle="1" w:styleId="HTMLAddressChar">
    <w:name w:val="HTML Address Char"/>
    <w:basedOn w:val="DefaultParagraphFont"/>
    <w:link w:val="HTMLAddress"/>
    <w:uiPriority w:val="99"/>
    <w:semiHidden/>
    <w:rsid w:val="00404CD9"/>
    <w:rPr>
      <w:rFonts w:ascii="Arial" w:hAnsi="Arial" w:cs="Arial"/>
      <w:i/>
      <w:iCs/>
    </w:rPr>
  </w:style>
  <w:style w:type="paragraph" w:styleId="HTMLPreformatted">
    <w:name w:val="HTML Preformatted"/>
    <w:basedOn w:val="Normal"/>
    <w:link w:val="HTMLPreformattedChar"/>
    <w:uiPriority w:val="99"/>
    <w:semiHidden/>
    <w:unhideWhenUsed/>
    <w:rsid w:val="00404CD9"/>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404CD9"/>
    <w:rPr>
      <w:rFonts w:ascii="Consolas" w:hAnsi="Consolas" w:cs="Arial"/>
      <w:sz w:val="20"/>
      <w:szCs w:val="20"/>
    </w:rPr>
  </w:style>
  <w:style w:type="paragraph" w:styleId="Index1">
    <w:name w:val="index 1"/>
    <w:basedOn w:val="Normal"/>
    <w:next w:val="Normal"/>
    <w:autoRedefine/>
    <w:uiPriority w:val="99"/>
    <w:semiHidden/>
    <w:unhideWhenUsed/>
    <w:rsid w:val="00404CD9"/>
    <w:pPr>
      <w:ind w:left="220" w:hanging="220"/>
    </w:pPr>
  </w:style>
  <w:style w:type="paragraph" w:styleId="Index2">
    <w:name w:val="index 2"/>
    <w:basedOn w:val="Normal"/>
    <w:next w:val="Normal"/>
    <w:autoRedefine/>
    <w:uiPriority w:val="99"/>
    <w:semiHidden/>
    <w:unhideWhenUsed/>
    <w:rsid w:val="00404CD9"/>
    <w:pPr>
      <w:ind w:left="440" w:hanging="220"/>
    </w:pPr>
  </w:style>
  <w:style w:type="paragraph" w:styleId="Index3">
    <w:name w:val="index 3"/>
    <w:basedOn w:val="Normal"/>
    <w:next w:val="Normal"/>
    <w:autoRedefine/>
    <w:uiPriority w:val="99"/>
    <w:semiHidden/>
    <w:unhideWhenUsed/>
    <w:rsid w:val="00404CD9"/>
    <w:pPr>
      <w:ind w:left="660" w:hanging="220"/>
    </w:pPr>
  </w:style>
  <w:style w:type="paragraph" w:styleId="Index4">
    <w:name w:val="index 4"/>
    <w:basedOn w:val="Normal"/>
    <w:next w:val="Normal"/>
    <w:autoRedefine/>
    <w:uiPriority w:val="99"/>
    <w:semiHidden/>
    <w:unhideWhenUsed/>
    <w:rsid w:val="00404CD9"/>
    <w:pPr>
      <w:ind w:left="880" w:hanging="220"/>
    </w:pPr>
  </w:style>
  <w:style w:type="paragraph" w:styleId="Index5">
    <w:name w:val="index 5"/>
    <w:basedOn w:val="Normal"/>
    <w:next w:val="Normal"/>
    <w:autoRedefine/>
    <w:uiPriority w:val="99"/>
    <w:semiHidden/>
    <w:unhideWhenUsed/>
    <w:rsid w:val="00404CD9"/>
    <w:pPr>
      <w:ind w:left="1100" w:hanging="220"/>
    </w:pPr>
  </w:style>
  <w:style w:type="paragraph" w:styleId="Index6">
    <w:name w:val="index 6"/>
    <w:basedOn w:val="Normal"/>
    <w:next w:val="Normal"/>
    <w:autoRedefine/>
    <w:uiPriority w:val="99"/>
    <w:semiHidden/>
    <w:unhideWhenUsed/>
    <w:rsid w:val="00404CD9"/>
    <w:pPr>
      <w:ind w:left="1320" w:hanging="220"/>
    </w:pPr>
  </w:style>
  <w:style w:type="paragraph" w:styleId="Index7">
    <w:name w:val="index 7"/>
    <w:basedOn w:val="Normal"/>
    <w:next w:val="Normal"/>
    <w:autoRedefine/>
    <w:uiPriority w:val="99"/>
    <w:semiHidden/>
    <w:unhideWhenUsed/>
    <w:rsid w:val="00404CD9"/>
    <w:pPr>
      <w:ind w:left="1540" w:hanging="220"/>
    </w:pPr>
  </w:style>
  <w:style w:type="paragraph" w:styleId="Index8">
    <w:name w:val="index 8"/>
    <w:basedOn w:val="Normal"/>
    <w:next w:val="Normal"/>
    <w:autoRedefine/>
    <w:uiPriority w:val="99"/>
    <w:semiHidden/>
    <w:unhideWhenUsed/>
    <w:rsid w:val="00404CD9"/>
    <w:pPr>
      <w:ind w:left="1760" w:hanging="220"/>
    </w:pPr>
  </w:style>
  <w:style w:type="paragraph" w:styleId="Index9">
    <w:name w:val="index 9"/>
    <w:basedOn w:val="Normal"/>
    <w:next w:val="Normal"/>
    <w:autoRedefine/>
    <w:uiPriority w:val="99"/>
    <w:semiHidden/>
    <w:unhideWhenUsed/>
    <w:rsid w:val="00404CD9"/>
    <w:pPr>
      <w:ind w:left="1980" w:hanging="220"/>
    </w:pPr>
  </w:style>
  <w:style w:type="paragraph" w:styleId="IndexHeading">
    <w:name w:val="index heading"/>
    <w:basedOn w:val="Normal"/>
    <w:next w:val="Index1"/>
    <w:uiPriority w:val="99"/>
    <w:semiHidden/>
    <w:unhideWhenUsed/>
    <w:rsid w:val="00404CD9"/>
    <w:rPr>
      <w:rFonts w:asciiTheme="majorHAnsi" w:eastAsiaTheme="majorEastAsia" w:hAnsiTheme="majorHAnsi" w:cstheme="majorBidi"/>
      <w:b/>
      <w:bCs/>
    </w:rPr>
  </w:style>
  <w:style w:type="paragraph" w:styleId="List">
    <w:name w:val="List"/>
    <w:basedOn w:val="Normal"/>
    <w:uiPriority w:val="99"/>
    <w:semiHidden/>
    <w:unhideWhenUsed/>
    <w:rsid w:val="00404CD9"/>
    <w:pPr>
      <w:ind w:left="360" w:hanging="360"/>
      <w:contextualSpacing/>
    </w:pPr>
  </w:style>
  <w:style w:type="paragraph" w:styleId="List2">
    <w:name w:val="List 2"/>
    <w:basedOn w:val="Normal"/>
    <w:uiPriority w:val="99"/>
    <w:semiHidden/>
    <w:unhideWhenUsed/>
    <w:rsid w:val="00404CD9"/>
    <w:pPr>
      <w:ind w:left="720" w:hanging="360"/>
      <w:contextualSpacing/>
    </w:pPr>
  </w:style>
  <w:style w:type="paragraph" w:styleId="List3">
    <w:name w:val="List 3"/>
    <w:basedOn w:val="Normal"/>
    <w:uiPriority w:val="99"/>
    <w:semiHidden/>
    <w:unhideWhenUsed/>
    <w:rsid w:val="00404CD9"/>
    <w:pPr>
      <w:ind w:left="1080" w:hanging="360"/>
      <w:contextualSpacing/>
    </w:pPr>
  </w:style>
  <w:style w:type="paragraph" w:styleId="List4">
    <w:name w:val="List 4"/>
    <w:basedOn w:val="Normal"/>
    <w:uiPriority w:val="99"/>
    <w:semiHidden/>
    <w:unhideWhenUsed/>
    <w:rsid w:val="00404CD9"/>
    <w:pPr>
      <w:ind w:left="1440" w:hanging="360"/>
      <w:contextualSpacing/>
    </w:pPr>
  </w:style>
  <w:style w:type="paragraph" w:styleId="List5">
    <w:name w:val="List 5"/>
    <w:basedOn w:val="Normal"/>
    <w:uiPriority w:val="99"/>
    <w:semiHidden/>
    <w:unhideWhenUsed/>
    <w:rsid w:val="00404CD9"/>
    <w:pPr>
      <w:ind w:left="1800" w:hanging="360"/>
      <w:contextualSpacing/>
    </w:pPr>
  </w:style>
  <w:style w:type="paragraph" w:styleId="ListBullet">
    <w:name w:val="List Bullet"/>
    <w:basedOn w:val="Normal"/>
    <w:uiPriority w:val="99"/>
    <w:semiHidden/>
    <w:unhideWhenUsed/>
    <w:rsid w:val="00404CD9"/>
    <w:pPr>
      <w:numPr>
        <w:numId w:val="28"/>
      </w:numPr>
      <w:contextualSpacing/>
    </w:pPr>
  </w:style>
  <w:style w:type="paragraph" w:styleId="ListBullet2">
    <w:name w:val="List Bullet 2"/>
    <w:basedOn w:val="Normal"/>
    <w:uiPriority w:val="99"/>
    <w:semiHidden/>
    <w:unhideWhenUsed/>
    <w:rsid w:val="00404CD9"/>
    <w:pPr>
      <w:numPr>
        <w:numId w:val="29"/>
      </w:numPr>
      <w:contextualSpacing/>
    </w:pPr>
  </w:style>
  <w:style w:type="paragraph" w:styleId="ListBullet4">
    <w:name w:val="List Bullet 4"/>
    <w:basedOn w:val="Normal"/>
    <w:uiPriority w:val="99"/>
    <w:semiHidden/>
    <w:unhideWhenUsed/>
    <w:rsid w:val="00404CD9"/>
    <w:pPr>
      <w:numPr>
        <w:numId w:val="30"/>
      </w:numPr>
      <w:contextualSpacing/>
    </w:pPr>
  </w:style>
  <w:style w:type="paragraph" w:styleId="ListBullet5">
    <w:name w:val="List Bullet 5"/>
    <w:basedOn w:val="Normal"/>
    <w:uiPriority w:val="99"/>
    <w:semiHidden/>
    <w:unhideWhenUsed/>
    <w:rsid w:val="00404CD9"/>
    <w:pPr>
      <w:numPr>
        <w:numId w:val="31"/>
      </w:numPr>
      <w:contextualSpacing/>
    </w:pPr>
  </w:style>
  <w:style w:type="paragraph" w:styleId="ListContinue">
    <w:name w:val="List Continue"/>
    <w:basedOn w:val="Normal"/>
    <w:uiPriority w:val="99"/>
    <w:semiHidden/>
    <w:unhideWhenUsed/>
    <w:rsid w:val="00404CD9"/>
    <w:pPr>
      <w:spacing w:after="120"/>
      <w:ind w:left="360"/>
      <w:contextualSpacing/>
    </w:pPr>
  </w:style>
  <w:style w:type="paragraph" w:styleId="ListContinue2">
    <w:name w:val="List Continue 2"/>
    <w:basedOn w:val="Normal"/>
    <w:uiPriority w:val="99"/>
    <w:semiHidden/>
    <w:unhideWhenUsed/>
    <w:rsid w:val="00404CD9"/>
    <w:pPr>
      <w:spacing w:after="120"/>
      <w:ind w:left="720"/>
      <w:contextualSpacing/>
    </w:pPr>
  </w:style>
  <w:style w:type="paragraph" w:styleId="ListContinue3">
    <w:name w:val="List Continue 3"/>
    <w:basedOn w:val="Normal"/>
    <w:uiPriority w:val="99"/>
    <w:semiHidden/>
    <w:unhideWhenUsed/>
    <w:rsid w:val="00404CD9"/>
    <w:pPr>
      <w:spacing w:after="120"/>
      <w:ind w:left="1080"/>
      <w:contextualSpacing/>
    </w:pPr>
  </w:style>
  <w:style w:type="paragraph" w:styleId="ListContinue4">
    <w:name w:val="List Continue 4"/>
    <w:basedOn w:val="Normal"/>
    <w:uiPriority w:val="99"/>
    <w:semiHidden/>
    <w:unhideWhenUsed/>
    <w:rsid w:val="00404CD9"/>
    <w:pPr>
      <w:spacing w:after="120"/>
      <w:ind w:left="1440"/>
      <w:contextualSpacing/>
    </w:pPr>
  </w:style>
  <w:style w:type="paragraph" w:styleId="ListContinue5">
    <w:name w:val="List Continue 5"/>
    <w:basedOn w:val="Normal"/>
    <w:uiPriority w:val="99"/>
    <w:semiHidden/>
    <w:unhideWhenUsed/>
    <w:rsid w:val="00404CD9"/>
    <w:pPr>
      <w:spacing w:after="120"/>
      <w:ind w:left="1800"/>
      <w:contextualSpacing/>
    </w:pPr>
  </w:style>
  <w:style w:type="paragraph" w:styleId="ListNumber">
    <w:name w:val="List Number"/>
    <w:basedOn w:val="Normal"/>
    <w:uiPriority w:val="99"/>
    <w:semiHidden/>
    <w:unhideWhenUsed/>
    <w:rsid w:val="00404CD9"/>
    <w:pPr>
      <w:numPr>
        <w:numId w:val="32"/>
      </w:numPr>
      <w:contextualSpacing/>
    </w:pPr>
  </w:style>
  <w:style w:type="paragraph" w:styleId="ListNumber2">
    <w:name w:val="List Number 2"/>
    <w:basedOn w:val="Normal"/>
    <w:uiPriority w:val="99"/>
    <w:semiHidden/>
    <w:unhideWhenUsed/>
    <w:rsid w:val="00404CD9"/>
    <w:pPr>
      <w:numPr>
        <w:numId w:val="33"/>
      </w:numPr>
      <w:contextualSpacing/>
    </w:pPr>
  </w:style>
  <w:style w:type="paragraph" w:styleId="ListNumber3">
    <w:name w:val="List Number 3"/>
    <w:basedOn w:val="Normal"/>
    <w:uiPriority w:val="99"/>
    <w:semiHidden/>
    <w:unhideWhenUsed/>
    <w:rsid w:val="00404CD9"/>
    <w:pPr>
      <w:numPr>
        <w:numId w:val="34"/>
      </w:numPr>
      <w:contextualSpacing/>
    </w:pPr>
  </w:style>
  <w:style w:type="paragraph" w:styleId="ListNumber4">
    <w:name w:val="List Number 4"/>
    <w:basedOn w:val="Normal"/>
    <w:uiPriority w:val="99"/>
    <w:semiHidden/>
    <w:unhideWhenUsed/>
    <w:rsid w:val="00404CD9"/>
    <w:pPr>
      <w:numPr>
        <w:numId w:val="35"/>
      </w:numPr>
      <w:contextualSpacing/>
    </w:pPr>
  </w:style>
  <w:style w:type="paragraph" w:styleId="ListNumber5">
    <w:name w:val="List Number 5"/>
    <w:basedOn w:val="Normal"/>
    <w:uiPriority w:val="99"/>
    <w:semiHidden/>
    <w:unhideWhenUsed/>
    <w:rsid w:val="00404CD9"/>
    <w:pPr>
      <w:numPr>
        <w:numId w:val="36"/>
      </w:numPr>
      <w:contextualSpacing/>
    </w:pPr>
  </w:style>
  <w:style w:type="paragraph" w:styleId="MacroText">
    <w:name w:val="macro"/>
    <w:link w:val="MacroTextChar"/>
    <w:uiPriority w:val="99"/>
    <w:semiHidden/>
    <w:unhideWhenUsed/>
    <w:rsid w:val="00404CD9"/>
    <w:pPr>
      <w:tabs>
        <w:tab w:val="left" w:pos="480"/>
        <w:tab w:val="left" w:pos="960"/>
        <w:tab w:val="left" w:pos="1440"/>
        <w:tab w:val="left" w:pos="1920"/>
        <w:tab w:val="left" w:pos="2400"/>
        <w:tab w:val="left" w:pos="2880"/>
        <w:tab w:val="left" w:pos="3360"/>
        <w:tab w:val="left" w:pos="3840"/>
        <w:tab w:val="left" w:pos="4320"/>
      </w:tabs>
      <w:adjustRightInd w:val="0"/>
    </w:pPr>
    <w:rPr>
      <w:rFonts w:ascii="Consolas" w:hAnsi="Consolas" w:cs="Arial"/>
      <w:sz w:val="20"/>
      <w:szCs w:val="20"/>
    </w:rPr>
  </w:style>
  <w:style w:type="character" w:customStyle="1" w:styleId="MacroTextChar">
    <w:name w:val="Macro Text Char"/>
    <w:basedOn w:val="DefaultParagraphFont"/>
    <w:link w:val="MacroText"/>
    <w:uiPriority w:val="99"/>
    <w:semiHidden/>
    <w:rsid w:val="00404CD9"/>
    <w:rPr>
      <w:rFonts w:ascii="Consolas" w:hAnsi="Consolas" w:cs="Arial"/>
      <w:sz w:val="20"/>
      <w:szCs w:val="20"/>
    </w:rPr>
  </w:style>
  <w:style w:type="paragraph" w:styleId="MessageHeader">
    <w:name w:val="Message Header"/>
    <w:basedOn w:val="Normal"/>
    <w:link w:val="MessageHeaderChar"/>
    <w:uiPriority w:val="99"/>
    <w:semiHidden/>
    <w:unhideWhenUsed/>
    <w:rsid w:val="00404CD9"/>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404CD9"/>
    <w:rPr>
      <w:rFonts w:asciiTheme="majorHAnsi" w:eastAsiaTheme="majorEastAsia" w:hAnsiTheme="majorHAnsi" w:cstheme="majorBidi"/>
      <w:sz w:val="24"/>
      <w:szCs w:val="24"/>
      <w:shd w:val="pct20" w:color="auto" w:fill="auto"/>
    </w:rPr>
  </w:style>
  <w:style w:type="paragraph" w:styleId="NoSpacing">
    <w:name w:val="No Spacing"/>
    <w:uiPriority w:val="1"/>
    <w:qFormat/>
    <w:rsid w:val="00404CD9"/>
    <w:pPr>
      <w:adjustRightInd w:val="0"/>
    </w:pPr>
    <w:rPr>
      <w:rFonts w:ascii="Arial" w:hAnsi="Arial" w:cs="Arial"/>
    </w:rPr>
  </w:style>
  <w:style w:type="paragraph" w:styleId="NormalWeb">
    <w:name w:val="Normal (Web)"/>
    <w:basedOn w:val="Normal"/>
    <w:uiPriority w:val="99"/>
    <w:semiHidden/>
    <w:unhideWhenUsed/>
    <w:rsid w:val="00404CD9"/>
    <w:rPr>
      <w:rFonts w:ascii="Times New Roman" w:hAnsi="Times New Roman" w:cs="Times New Roman"/>
      <w:sz w:val="24"/>
      <w:szCs w:val="24"/>
    </w:rPr>
  </w:style>
  <w:style w:type="paragraph" w:styleId="NormalIndent">
    <w:name w:val="Normal Indent"/>
    <w:basedOn w:val="Normal"/>
    <w:uiPriority w:val="99"/>
    <w:semiHidden/>
    <w:unhideWhenUsed/>
    <w:rsid w:val="00404CD9"/>
    <w:pPr>
      <w:ind w:left="720"/>
    </w:pPr>
  </w:style>
  <w:style w:type="paragraph" w:styleId="NoteHeading">
    <w:name w:val="Note Heading"/>
    <w:basedOn w:val="Normal"/>
    <w:next w:val="Normal"/>
    <w:link w:val="NoteHeadingChar"/>
    <w:uiPriority w:val="99"/>
    <w:semiHidden/>
    <w:unhideWhenUsed/>
    <w:rsid w:val="00404CD9"/>
  </w:style>
  <w:style w:type="character" w:customStyle="1" w:styleId="NoteHeadingChar">
    <w:name w:val="Note Heading Char"/>
    <w:basedOn w:val="DefaultParagraphFont"/>
    <w:link w:val="NoteHeading"/>
    <w:uiPriority w:val="99"/>
    <w:semiHidden/>
    <w:rsid w:val="00404CD9"/>
    <w:rPr>
      <w:rFonts w:ascii="Arial" w:hAnsi="Arial" w:cs="Arial"/>
    </w:rPr>
  </w:style>
  <w:style w:type="paragraph" w:styleId="PlainText">
    <w:name w:val="Plain Text"/>
    <w:basedOn w:val="Normal"/>
    <w:link w:val="PlainTextChar"/>
    <w:uiPriority w:val="99"/>
    <w:semiHidden/>
    <w:unhideWhenUsed/>
    <w:rsid w:val="00404CD9"/>
    <w:rPr>
      <w:rFonts w:ascii="Consolas" w:hAnsi="Consolas"/>
      <w:sz w:val="21"/>
      <w:szCs w:val="21"/>
    </w:rPr>
  </w:style>
  <w:style w:type="character" w:customStyle="1" w:styleId="PlainTextChar">
    <w:name w:val="Plain Text Char"/>
    <w:basedOn w:val="DefaultParagraphFont"/>
    <w:link w:val="PlainText"/>
    <w:uiPriority w:val="99"/>
    <w:semiHidden/>
    <w:rsid w:val="00404CD9"/>
    <w:rPr>
      <w:rFonts w:ascii="Consolas" w:hAnsi="Consolas" w:cs="Arial"/>
      <w:sz w:val="21"/>
      <w:szCs w:val="21"/>
    </w:rPr>
  </w:style>
  <w:style w:type="paragraph" w:styleId="Quote">
    <w:name w:val="Quote"/>
    <w:basedOn w:val="Normal"/>
    <w:next w:val="Normal"/>
    <w:link w:val="QuoteChar"/>
    <w:uiPriority w:val="29"/>
    <w:qFormat/>
    <w:rsid w:val="00404CD9"/>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404CD9"/>
    <w:rPr>
      <w:rFonts w:ascii="Arial" w:hAnsi="Arial" w:cs="Arial"/>
      <w:i/>
      <w:iCs/>
      <w:color w:val="404040" w:themeColor="text1" w:themeTint="BF"/>
    </w:rPr>
  </w:style>
  <w:style w:type="paragraph" w:styleId="Salutation">
    <w:name w:val="Salutation"/>
    <w:basedOn w:val="Normal"/>
    <w:next w:val="Normal"/>
    <w:link w:val="SalutationChar"/>
    <w:uiPriority w:val="99"/>
    <w:semiHidden/>
    <w:unhideWhenUsed/>
    <w:rsid w:val="00404CD9"/>
  </w:style>
  <w:style w:type="character" w:customStyle="1" w:styleId="SalutationChar">
    <w:name w:val="Salutation Char"/>
    <w:basedOn w:val="DefaultParagraphFont"/>
    <w:link w:val="Salutation"/>
    <w:uiPriority w:val="99"/>
    <w:semiHidden/>
    <w:rsid w:val="00404CD9"/>
    <w:rPr>
      <w:rFonts w:ascii="Arial" w:hAnsi="Arial" w:cs="Arial"/>
    </w:rPr>
  </w:style>
  <w:style w:type="paragraph" w:styleId="Signature">
    <w:name w:val="Signature"/>
    <w:basedOn w:val="Normal"/>
    <w:link w:val="SignatureChar"/>
    <w:uiPriority w:val="99"/>
    <w:semiHidden/>
    <w:unhideWhenUsed/>
    <w:rsid w:val="00404CD9"/>
    <w:pPr>
      <w:ind w:left="4320"/>
    </w:pPr>
  </w:style>
  <w:style w:type="character" w:customStyle="1" w:styleId="SignatureChar">
    <w:name w:val="Signature Char"/>
    <w:basedOn w:val="DefaultParagraphFont"/>
    <w:link w:val="Signature"/>
    <w:uiPriority w:val="99"/>
    <w:semiHidden/>
    <w:rsid w:val="00404CD9"/>
    <w:rPr>
      <w:rFonts w:ascii="Arial" w:hAnsi="Arial" w:cs="Arial"/>
    </w:rPr>
  </w:style>
  <w:style w:type="paragraph" w:styleId="Subtitle">
    <w:name w:val="Subtitle"/>
    <w:basedOn w:val="Normal"/>
    <w:next w:val="Normal"/>
    <w:link w:val="SubtitleChar"/>
    <w:uiPriority w:val="11"/>
    <w:qFormat/>
    <w:rsid w:val="00404CD9"/>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uiPriority w:val="11"/>
    <w:rsid w:val="00404CD9"/>
    <w:rPr>
      <w:rFonts w:eastAsiaTheme="minorEastAsia"/>
      <w:color w:val="5A5A5A" w:themeColor="text1" w:themeTint="A5"/>
      <w:spacing w:val="15"/>
    </w:rPr>
  </w:style>
  <w:style w:type="paragraph" w:styleId="TableofAuthorities">
    <w:name w:val="table of authorities"/>
    <w:basedOn w:val="Normal"/>
    <w:next w:val="Normal"/>
    <w:uiPriority w:val="99"/>
    <w:semiHidden/>
    <w:unhideWhenUsed/>
    <w:rsid w:val="00404CD9"/>
    <w:pPr>
      <w:ind w:left="220" w:hanging="220"/>
    </w:pPr>
  </w:style>
  <w:style w:type="paragraph" w:styleId="TableofFigures">
    <w:name w:val="table of figures"/>
    <w:basedOn w:val="Normal"/>
    <w:next w:val="Normal"/>
    <w:uiPriority w:val="99"/>
    <w:semiHidden/>
    <w:unhideWhenUsed/>
    <w:rsid w:val="00404CD9"/>
  </w:style>
  <w:style w:type="paragraph" w:styleId="TOAHeading">
    <w:name w:val="toa heading"/>
    <w:basedOn w:val="Normal"/>
    <w:next w:val="Normal"/>
    <w:uiPriority w:val="99"/>
    <w:semiHidden/>
    <w:unhideWhenUsed/>
    <w:rsid w:val="00404CD9"/>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uiPriority w:val="39"/>
    <w:semiHidden/>
    <w:unhideWhenUsed/>
    <w:rsid w:val="00404CD9"/>
    <w:pPr>
      <w:spacing w:after="100"/>
    </w:pPr>
  </w:style>
  <w:style w:type="paragraph" w:styleId="TOC2">
    <w:name w:val="toc 2"/>
    <w:basedOn w:val="Normal"/>
    <w:next w:val="Normal"/>
    <w:autoRedefine/>
    <w:uiPriority w:val="39"/>
    <w:semiHidden/>
    <w:unhideWhenUsed/>
    <w:rsid w:val="00404CD9"/>
    <w:pPr>
      <w:spacing w:after="100"/>
      <w:ind w:left="220"/>
    </w:pPr>
  </w:style>
  <w:style w:type="paragraph" w:styleId="TOC3">
    <w:name w:val="toc 3"/>
    <w:basedOn w:val="Normal"/>
    <w:next w:val="Normal"/>
    <w:autoRedefine/>
    <w:uiPriority w:val="39"/>
    <w:semiHidden/>
    <w:unhideWhenUsed/>
    <w:rsid w:val="00404CD9"/>
    <w:pPr>
      <w:spacing w:after="100"/>
      <w:ind w:left="440"/>
    </w:pPr>
  </w:style>
  <w:style w:type="paragraph" w:styleId="TOC4">
    <w:name w:val="toc 4"/>
    <w:basedOn w:val="Normal"/>
    <w:next w:val="Normal"/>
    <w:autoRedefine/>
    <w:uiPriority w:val="39"/>
    <w:semiHidden/>
    <w:unhideWhenUsed/>
    <w:rsid w:val="00404CD9"/>
    <w:pPr>
      <w:spacing w:after="100"/>
      <w:ind w:left="660"/>
    </w:pPr>
  </w:style>
  <w:style w:type="paragraph" w:styleId="TOC5">
    <w:name w:val="toc 5"/>
    <w:basedOn w:val="Normal"/>
    <w:next w:val="Normal"/>
    <w:autoRedefine/>
    <w:uiPriority w:val="39"/>
    <w:semiHidden/>
    <w:unhideWhenUsed/>
    <w:rsid w:val="00404CD9"/>
    <w:pPr>
      <w:spacing w:after="100"/>
      <w:ind w:left="880"/>
    </w:pPr>
  </w:style>
  <w:style w:type="paragraph" w:styleId="TOC6">
    <w:name w:val="toc 6"/>
    <w:basedOn w:val="Normal"/>
    <w:next w:val="Normal"/>
    <w:autoRedefine/>
    <w:uiPriority w:val="39"/>
    <w:semiHidden/>
    <w:unhideWhenUsed/>
    <w:rsid w:val="00404CD9"/>
    <w:pPr>
      <w:spacing w:after="100"/>
      <w:ind w:left="1100"/>
    </w:pPr>
  </w:style>
  <w:style w:type="paragraph" w:styleId="TOC7">
    <w:name w:val="toc 7"/>
    <w:basedOn w:val="Normal"/>
    <w:next w:val="Normal"/>
    <w:autoRedefine/>
    <w:uiPriority w:val="39"/>
    <w:semiHidden/>
    <w:unhideWhenUsed/>
    <w:rsid w:val="00404CD9"/>
    <w:pPr>
      <w:spacing w:after="100"/>
      <w:ind w:left="1320"/>
    </w:pPr>
  </w:style>
  <w:style w:type="paragraph" w:styleId="TOC8">
    <w:name w:val="toc 8"/>
    <w:basedOn w:val="Normal"/>
    <w:next w:val="Normal"/>
    <w:autoRedefine/>
    <w:uiPriority w:val="39"/>
    <w:semiHidden/>
    <w:unhideWhenUsed/>
    <w:rsid w:val="00404CD9"/>
    <w:pPr>
      <w:spacing w:after="100"/>
      <w:ind w:left="1540"/>
    </w:pPr>
  </w:style>
  <w:style w:type="paragraph" w:styleId="TOC9">
    <w:name w:val="toc 9"/>
    <w:basedOn w:val="Normal"/>
    <w:next w:val="Normal"/>
    <w:autoRedefine/>
    <w:uiPriority w:val="39"/>
    <w:semiHidden/>
    <w:unhideWhenUsed/>
    <w:rsid w:val="00404CD9"/>
    <w:pPr>
      <w:spacing w:after="100"/>
      <w:ind w:left="1760"/>
    </w:pPr>
  </w:style>
  <w:style w:type="paragraph" w:styleId="TOCHeading">
    <w:name w:val="TOC Heading"/>
    <w:basedOn w:val="Heading1"/>
    <w:next w:val="Normal"/>
    <w:uiPriority w:val="39"/>
    <w:semiHidden/>
    <w:unhideWhenUsed/>
    <w:qFormat/>
    <w:rsid w:val="00404CD9"/>
    <w:pPr>
      <w:spacing w:before="240" w:after="0"/>
      <w:ind w:left="0" w:firstLine="0"/>
      <w:outlineLvl w:val="9"/>
    </w:pPr>
    <w:rPr>
      <w:rFonts w:asciiTheme="majorHAnsi" w:hAnsiTheme="majorHAnsi"/>
      <w:caps w:val="0"/>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P%2000000%20Template%20(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bd536709-b854-4f3b-a247-393f1123cff3">
      <Terms xmlns="http://schemas.microsoft.com/office/infopath/2007/PartnerControls"/>
    </lcf76f155ced4ddcb4097134ff3c332f>
    <TaxCatchAll xmlns="4ebc427b-1bcf-4856-a750-efc6bf2bcca6"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16" ma:contentTypeDescription="Create a new document." ma:contentTypeScope="" ma:versionID="d774b3633fad0aa475479995ed5514a4">
  <xsd:schema xmlns:xsd="http://www.w3.org/2001/XMLSchema" xmlns:xs="http://www.w3.org/2001/XMLSchema" xmlns:p="http://schemas.microsoft.com/office/2006/metadata/properties" xmlns:ns1="http://schemas.microsoft.com/sharepoint/v3" xmlns:ns2="bd536709-b854-4f3b-a247-393f1123cff3" xmlns:ns3="4ebc427b-1bcf-4856-a750-efc6bf2bcca6" targetNamespace="http://schemas.microsoft.com/office/2006/metadata/properties" ma:root="true" ma:fieldsID="8ca3e6c111552a98d0e98bf1c11b4c91" ns1:_="" ns2:_="" ns3:_="">
    <xsd:import namespace="http://schemas.microsoft.com/sharepoint/v3"/>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2:MediaServiceSearchProperties" minOccurs="0"/>
                <xsd:element ref="ns1:_ip_UnifiedCompliancePolicyProperties" minOccurs="0"/>
                <xsd:element ref="ns1:_ip_UnifiedCompliancePolicyUIAc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b36f26c1-4773-4e55-850a-517a34df1278"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0158229-30c1-4096-abe4-ff67092135a0}" ma:internalName="TaxCatchAll" ma:showField="CatchAllData" ma:web="4ebc427b-1bcf-4856-a750-efc6bf2bcca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DEB03FC-980E-4828-B59A-C18128FB9A86}">
  <ds:schemaRefs>
    <ds:schemaRef ds:uri="http://schemas.microsoft.com/sharepoint/v3/contenttype/forms"/>
  </ds:schemaRefs>
</ds:datastoreItem>
</file>

<file path=customXml/itemProps2.xml><?xml version="1.0" encoding="utf-8"?>
<ds:datastoreItem xmlns:ds="http://schemas.openxmlformats.org/officeDocument/2006/customXml" ds:itemID="{0B75C3EA-EB43-4745-8332-2F1B67842361}">
  <ds:schemaRefs>
    <ds:schemaRef ds:uri="http://schemas.microsoft.com/office/2006/metadata/properties"/>
    <ds:schemaRef ds:uri="http://schemas.microsoft.com/sharepoint/v3"/>
    <ds:schemaRef ds:uri="http://purl.org/dc/terms/"/>
    <ds:schemaRef ds:uri="4ebc427b-1bcf-4856-a750-efc6bf2bcca6"/>
    <ds:schemaRef ds:uri="http://purl.org/dc/dcmitype/"/>
    <ds:schemaRef ds:uri="http://schemas.microsoft.com/office/infopath/2007/PartnerControls"/>
    <ds:schemaRef ds:uri="http://schemas.openxmlformats.org/package/2006/metadata/core-properties"/>
    <ds:schemaRef ds:uri="http://schemas.microsoft.com/office/2006/documentManagement/types"/>
    <ds:schemaRef ds:uri="bd536709-b854-4f3b-a247-393f1123cff3"/>
    <ds:schemaRef ds:uri="http://www.w3.org/XML/1998/namespace"/>
    <ds:schemaRef ds:uri="http://purl.org/dc/elements/1.1/"/>
  </ds:schemaRefs>
</ds:datastoreItem>
</file>

<file path=customXml/itemProps3.xml><?xml version="1.0" encoding="utf-8"?>
<ds:datastoreItem xmlns:ds="http://schemas.openxmlformats.org/officeDocument/2006/customXml" ds:itemID="{7DA05BDA-61DA-4A5E-BCB1-C80C5E1CC209}">
  <ds:schemaRefs>
    <ds:schemaRef ds:uri="http://schemas.openxmlformats.org/officeDocument/2006/bibliography"/>
  </ds:schemaRefs>
</ds:datastoreItem>
</file>

<file path=customXml/itemProps4.xml><?xml version="1.0" encoding="utf-8"?>
<ds:datastoreItem xmlns:ds="http://schemas.openxmlformats.org/officeDocument/2006/customXml" ds:itemID="{FA63DEFE-79DF-4B72-8307-ACAEA2706B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d536709-b854-4f3b-a247-393f1123cff3"/>
    <ds:schemaRef ds:uri="4ebc427b-1bcf-4856-a750-efc6bf2bc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fb74f9b6-60a9-4243-a26a-1dfd9303d70f}" enabled="1" method="Standard" siteId="{e8d01475-c3b5-436a-a065-5def4c64f52e}" removed="0"/>
</clbl:labelList>
</file>

<file path=docProps/app.xml><?xml version="1.0" encoding="utf-8"?>
<Properties xmlns="http://schemas.openxmlformats.org/officeDocument/2006/extended-properties" xmlns:vt="http://schemas.openxmlformats.org/officeDocument/2006/docPropsVTypes">
  <Template>@IP 00000 Template (5).dotx</Template>
  <TotalTime>8</TotalTime>
  <Pages>10</Pages>
  <Words>2513</Words>
  <Characters>14682</Characters>
  <Application>Microsoft Office Word</Application>
  <DocSecurity>2</DocSecurity>
  <Lines>333</Lines>
  <Paragraphs>204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Madeleine Arel</dc:creator>
  <cp:keywords/>
  <cp:lastModifiedBy>Madeleine Arel</cp:lastModifiedBy>
  <cp:revision>12</cp:revision>
  <cp:lastPrinted>2026-01-27T21:26:00Z</cp:lastPrinted>
  <dcterms:created xsi:type="dcterms:W3CDTF">2026-01-27T16:30:00Z</dcterms:created>
  <dcterms:modified xsi:type="dcterms:W3CDTF">2026-01-27T21:27:00Z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2025-07-02T00:00:00Z</vt:filetime>
  </property>
  <property fmtid="{D5CDD505-2E9C-101B-9397-08002B2CF9AE}" pid="3" name="MediaServiceImageTags">
    <vt:lpwstr/>
  </property>
  <property fmtid="{D5CDD505-2E9C-101B-9397-08002B2CF9AE}" pid="4" name="ContentTypeId">
    <vt:lpwstr>0x01010029DB37CB91B52542B6AE2623451322B5</vt:lpwstr>
  </property>
  <property fmtid="{D5CDD505-2E9C-101B-9397-08002B2CF9AE}" pid="5" name="Created">
    <vt:filetime>2021-02-01T00:00:00Z</vt:filetime>
  </property>
</Properties>
</file>